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8240"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Picture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5ECF6C88" w:rsidR="00510334" w:rsidRPr="00194285" w:rsidRDefault="00510334" w:rsidP="00510334">
      <w:pPr>
        <w:jc w:val="center"/>
        <w:rPr>
          <w:rFonts w:ascii="Arial" w:hAnsi="Arial" w:cs="Arial"/>
          <w:sz w:val="28"/>
          <w:szCs w:val="28"/>
        </w:rPr>
      </w:pPr>
      <w:r w:rsidRPr="0CF728EE">
        <w:rPr>
          <w:rFonts w:ascii="Arial" w:hAnsi="Arial" w:cs="Arial"/>
          <w:b/>
          <w:bCs/>
          <w:caps/>
          <w:sz w:val="28"/>
          <w:szCs w:val="28"/>
        </w:rPr>
        <w:t xml:space="preserve">smlouva o </w:t>
      </w:r>
      <w:r w:rsidR="00BD7FF3" w:rsidRPr="0CF728EE">
        <w:rPr>
          <w:rFonts w:ascii="Arial" w:hAnsi="Arial" w:cs="Arial"/>
          <w:b/>
          <w:bCs/>
          <w:caps/>
          <w:sz w:val="28"/>
          <w:szCs w:val="28"/>
        </w:rPr>
        <w:t xml:space="preserve">dODÁNÍ A INSTALACI FVE </w:t>
      </w:r>
      <w:r w:rsidRPr="0CF728EE">
        <w:rPr>
          <w:rFonts w:ascii="Arial" w:hAnsi="Arial" w:cs="Arial"/>
          <w:b/>
          <w:bCs/>
          <w:caps/>
          <w:sz w:val="28"/>
          <w:szCs w:val="28"/>
        </w:rPr>
        <w:t xml:space="preserve"> č. </w:t>
      </w:r>
      <w:r w:rsidR="00BD7FF3" w:rsidRPr="0CF728EE">
        <w:rPr>
          <w:rFonts w:ascii="Arial" w:hAnsi="Arial" w:cs="Arial"/>
          <w:b/>
          <w:bCs/>
          <w:caps/>
          <w:sz w:val="28"/>
          <w:szCs w:val="28"/>
        </w:rPr>
        <w:t>………</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 xml:space="preserve">v obchodním rejstříku vedeném Městským soudem v Praze oddíl B, </w:t>
      </w:r>
      <w:proofErr w:type="spellStart"/>
      <w:r w:rsidRPr="00841E8A">
        <w:rPr>
          <w:rFonts w:ascii="Arial" w:hAnsi="Arial" w:cs="Arial"/>
        </w:rPr>
        <w:t>vl</w:t>
      </w:r>
      <w:proofErr w:type="spellEnd"/>
      <w:r w:rsidRPr="00841E8A">
        <w:rPr>
          <w:rFonts w:ascii="Arial" w:hAnsi="Arial" w:cs="Arial"/>
        </w:rPr>
        <w:t>.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5E559ED" w:rsidR="00841E8A" w:rsidRPr="00841E8A" w:rsidRDefault="00841E8A" w:rsidP="00841E8A">
      <w:pPr>
        <w:rPr>
          <w:rFonts w:ascii="Arial" w:hAnsi="Arial" w:cs="Arial"/>
        </w:rPr>
      </w:pPr>
      <w:r w:rsidRPr="00841E8A">
        <w:rPr>
          <w:rFonts w:ascii="Arial" w:hAnsi="Arial" w:cs="Arial"/>
        </w:rPr>
        <w:t>(dále jen „</w:t>
      </w:r>
      <w:r w:rsidR="00424ADD">
        <w:rPr>
          <w:rFonts w:ascii="Arial" w:hAnsi="Arial" w:cs="Arial"/>
          <w:b/>
          <w:i/>
        </w:rPr>
        <w:t>O</w:t>
      </w:r>
      <w:r w:rsidRPr="00841E8A">
        <w:rPr>
          <w:rFonts w:ascii="Arial" w:hAnsi="Arial" w:cs="Arial"/>
          <w:b/>
          <w:i/>
        </w:rPr>
        <w:t>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 xml:space="preserve">Zapsaná:                      v obchodním rejstříku vedeném……….., oddíl ……… </w:t>
      </w:r>
      <w:proofErr w:type="spellStart"/>
      <w:r w:rsidRPr="00841E8A">
        <w:rPr>
          <w:rFonts w:ascii="Arial" w:hAnsi="Arial" w:cs="Arial"/>
        </w:rPr>
        <w:t>vl</w:t>
      </w:r>
      <w:proofErr w:type="spellEnd"/>
      <w:r w:rsidRPr="00841E8A">
        <w:rPr>
          <w:rFonts w:ascii="Arial" w:hAnsi="Arial" w:cs="Arial"/>
        </w:rPr>
        <w:t>.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AB7D2B4" w:rsidR="00841E8A" w:rsidRPr="00841E8A" w:rsidRDefault="00841E8A" w:rsidP="00841E8A">
      <w:pPr>
        <w:rPr>
          <w:rFonts w:ascii="Arial" w:hAnsi="Arial" w:cs="Arial"/>
        </w:rPr>
      </w:pPr>
      <w:r w:rsidRPr="00841E8A">
        <w:rPr>
          <w:rFonts w:ascii="Arial" w:hAnsi="Arial" w:cs="Arial"/>
        </w:rPr>
        <w:t>(dále jen „</w:t>
      </w:r>
      <w:r w:rsidR="00424ADD">
        <w:rPr>
          <w:rFonts w:ascii="Arial" w:hAnsi="Arial" w:cs="Arial"/>
          <w:b/>
          <w:i/>
        </w:rPr>
        <w:t>Z</w:t>
      </w:r>
      <w:r w:rsidRPr="00841E8A">
        <w:rPr>
          <w:rFonts w:ascii="Arial" w:hAnsi="Arial" w:cs="Arial"/>
          <w:b/>
          <w:i/>
        </w:rPr>
        <w:t>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4C301A97"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w:t>
      </w:r>
      <w:r w:rsidR="00D83BB4">
        <w:rPr>
          <w:rFonts w:cs="Arial"/>
          <w:sz w:val="20"/>
          <w:szCs w:val="20"/>
        </w:rPr>
        <w:t>O</w:t>
      </w:r>
      <w:r w:rsidRPr="000C6AD6">
        <w:rPr>
          <w:rFonts w:cs="Arial"/>
          <w:sz w:val="20"/>
          <w:szCs w:val="20"/>
        </w:rPr>
        <w:t xml:space="preserve">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w:t>
      </w:r>
      <w:r w:rsidR="00D83BB4">
        <w:rPr>
          <w:rFonts w:cs="Arial"/>
          <w:sz w:val="20"/>
          <w:szCs w:val="20"/>
        </w:rPr>
        <w:t>O</w:t>
      </w:r>
      <w:r w:rsidR="00AC01A6" w:rsidRPr="000C6AD6">
        <w:rPr>
          <w:rFonts w:cs="Arial"/>
          <w:sz w:val="20"/>
          <w:szCs w:val="20"/>
        </w:rPr>
        <w:t xml:space="preserve">bjednatel se zavazuje řádně zhotovené </w:t>
      </w:r>
      <w:r w:rsidR="00633ABC">
        <w:rPr>
          <w:rFonts w:cs="Arial"/>
          <w:sz w:val="20"/>
          <w:szCs w:val="20"/>
        </w:rPr>
        <w:t>D</w:t>
      </w:r>
      <w:r w:rsidR="00AC01A6" w:rsidRPr="000C6AD6">
        <w:rPr>
          <w:rFonts w:cs="Arial"/>
          <w:sz w:val="20"/>
          <w:szCs w:val="20"/>
        </w:rPr>
        <w:t xml:space="preserve">ílo převzít a zaplatit za ně </w:t>
      </w:r>
      <w:r w:rsidR="00CE5C66">
        <w:rPr>
          <w:rFonts w:cs="Arial"/>
          <w:sz w:val="20"/>
          <w:szCs w:val="20"/>
        </w:rPr>
        <w:t>Z</w:t>
      </w:r>
      <w:r w:rsidR="00AC01A6" w:rsidRPr="000C6AD6">
        <w:rPr>
          <w:rFonts w:cs="Arial"/>
          <w:sz w:val="20"/>
          <w:szCs w:val="20"/>
        </w:rPr>
        <w:t>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128815B9"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w:t>
      </w:r>
      <w:r w:rsidR="00AC14DC">
        <w:rPr>
          <w:rFonts w:cs="Arial"/>
          <w:sz w:val="20"/>
          <w:szCs w:val="20"/>
        </w:rPr>
        <w:t>/pracoviště</w:t>
      </w:r>
      <w:r w:rsidR="001979ED" w:rsidRPr="00B160A2">
        <w:rPr>
          <w:rFonts w:cs="Arial"/>
          <w:sz w:val="20"/>
          <w:szCs w:val="20"/>
        </w:rPr>
        <w:t xml:space="preserve"> a touto skutečností způsobené zpoždění bude považováno za překážku na straně Zhotovitele, za něž nese Zhotovitel odpovědnost.</w:t>
      </w:r>
    </w:p>
    <w:p w14:paraId="26DEE8A7" w14:textId="74CEB52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íle (dále také jen "Seznam osob") a rovněž seznam techniky a vozidel (dále také jen "Seznam techniky"), jež bude Zhotovitel užívat a pro něž Objednatel zajistí povolení pro vstup a vjezd na staveniště</w:t>
      </w:r>
      <w:r w:rsidR="00502D25">
        <w:rPr>
          <w:rFonts w:cs="Arial"/>
          <w:sz w:val="20"/>
          <w:szCs w:val="20"/>
        </w:rPr>
        <w:t>/pracoviště</w:t>
      </w:r>
      <w:r w:rsidRPr="00346B02">
        <w:rPr>
          <w:rFonts w:cs="Arial"/>
          <w:sz w:val="20"/>
          <w:szCs w:val="20"/>
        </w:rPr>
        <w:t xml:space="preserve">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D296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w:t>
      </w:r>
      <w:r w:rsidR="004D41D1">
        <w:rPr>
          <w:rFonts w:cs="Arial"/>
          <w:sz w:val="20"/>
          <w:szCs w:val="20"/>
        </w:rPr>
        <w:t>/pracovišti</w:t>
      </w:r>
      <w:r w:rsidRPr="00346B02">
        <w:rPr>
          <w:rFonts w:cs="Arial"/>
          <w:sz w:val="20"/>
          <w:szCs w:val="20"/>
        </w:rPr>
        <w:t>. V případě, že osoby na straně Zhotovitele nacházející se na staveništi</w:t>
      </w:r>
      <w:r w:rsidR="00814124">
        <w:rPr>
          <w:rFonts w:cs="Arial"/>
          <w:sz w:val="20"/>
          <w:szCs w:val="20"/>
        </w:rPr>
        <w:t>/pracovišti</w:t>
      </w:r>
      <w:r w:rsidRPr="00346B02">
        <w:rPr>
          <w:rFonts w:cs="Arial"/>
          <w:sz w:val="20"/>
          <w:szCs w:val="20"/>
        </w:rPr>
        <w:t xml:space="preserve"> nebudou osoby schválené Objednatelem a uvedené v Seznamu osob, jež Zhotovitel je povinen předat Objednateli nejpozději před zahájením prací na Díle, je Objednatel oprávněn vykázat tyto osoby ze staveniště</w:t>
      </w:r>
      <w:r w:rsidR="00814124">
        <w:rPr>
          <w:rFonts w:cs="Arial"/>
          <w:sz w:val="20"/>
          <w:szCs w:val="20"/>
        </w:rPr>
        <w:t>/pracoviště</w:t>
      </w:r>
      <w:r w:rsidRPr="00346B02">
        <w:rPr>
          <w:rFonts w:cs="Arial"/>
          <w:sz w:val="20"/>
          <w:szCs w:val="20"/>
        </w:rPr>
        <w:t xml:space="preserve">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w:t>
      </w:r>
      <w:r w:rsidRPr="009F570C">
        <w:rPr>
          <w:rFonts w:cs="Arial"/>
          <w:b/>
          <w:bCs/>
          <w:sz w:val="20"/>
          <w:szCs w:val="20"/>
        </w:rPr>
        <w:t>BOZP</w:t>
      </w:r>
      <w:r w:rsidRPr="00346B02">
        <w:rPr>
          <w:rFonts w:cs="Arial"/>
          <w:sz w:val="20"/>
          <w:szCs w:val="20"/>
        </w:rPr>
        <w:t>")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22BA188F" w14:textId="77777777" w:rsidR="001C6FC6" w:rsidRPr="003B3059" w:rsidRDefault="001C6FC6" w:rsidP="0084551E">
      <w:pPr>
        <w:pStyle w:val="4sltext"/>
        <w:numPr>
          <w:ilvl w:val="1"/>
          <w:numId w:val="2"/>
        </w:numPr>
        <w:ind w:left="567" w:hanging="567"/>
        <w:rPr>
          <w:rFonts w:cs="Arial"/>
          <w:szCs w:val="20"/>
        </w:rPr>
      </w:pPr>
      <w:r w:rsidRPr="003B3059">
        <w:rPr>
          <w:rFonts w:cs="Arial"/>
          <w:sz w:val="20"/>
          <w:szCs w:val="20"/>
        </w:rPr>
        <w:t xml:space="preserve">Tato smlouva je uzavírána na základě výsledku výběru dodavatele v zadávacím řízení č. 204/23/OCN „Instalace nových fotovoltaických elektráren v areálech Cerekvice nad Bystřicí, Potěhy, Loukov  společnosti ČEPRO, a.s.“ </w:t>
      </w:r>
    </w:p>
    <w:p w14:paraId="2829A3B7" w14:textId="77777777" w:rsidR="001C6FC6" w:rsidRPr="00FD0524" w:rsidRDefault="001C6FC6" w:rsidP="0084551E">
      <w:pPr>
        <w:pStyle w:val="4sltext"/>
        <w:ind w:left="567" w:firstLine="0"/>
        <w:rPr>
          <w:rFonts w:cs="Arial"/>
          <w:sz w:val="20"/>
          <w:szCs w:val="20"/>
        </w:rPr>
      </w:pPr>
    </w:p>
    <w:p w14:paraId="344607CE" w14:textId="77777777" w:rsidR="001E6CEE" w:rsidRPr="00D6289E" w:rsidRDefault="001E6CEE" w:rsidP="000C3F86">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0DA5DECA" w:rsidR="001E6CEE"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03FBE4F8" w14:textId="77777777" w:rsidR="00DD7A8B" w:rsidRPr="003B3059" w:rsidRDefault="00DD7A8B" w:rsidP="0084551E">
      <w:pPr>
        <w:pStyle w:val="4sltext"/>
        <w:numPr>
          <w:ilvl w:val="1"/>
          <w:numId w:val="2"/>
        </w:numPr>
        <w:ind w:left="567" w:hanging="567"/>
        <w:rPr>
          <w:rFonts w:cs="Arial"/>
        </w:rPr>
      </w:pPr>
      <w:r w:rsidRPr="0084551E">
        <w:rPr>
          <w:rFonts w:cs="Arial"/>
          <w:sz w:val="20"/>
          <w:szCs w:val="20"/>
        </w:rPr>
        <w:t>Smluvní strany potvrzují, že:</w:t>
      </w:r>
    </w:p>
    <w:p w14:paraId="718BA893" w14:textId="6D487203" w:rsidR="00DD7A8B" w:rsidRPr="00053679" w:rsidRDefault="00DD7A8B" w:rsidP="0084551E">
      <w:pPr>
        <w:pStyle w:val="05-ODST-3"/>
        <w:numPr>
          <w:ilvl w:val="0"/>
          <w:numId w:val="29"/>
        </w:numPr>
      </w:pPr>
      <w:r w:rsidRPr="00053679">
        <w:t>FVE Cerekvice nad Bystřicí a Potěhy, jejichž instalace jsou součástí Díla, budou zapojeny (provozovány) v distribuční soustavě provozovatele (dále jen PDS) ČEZ Distribuce, a. s. Děčín, Děčín IV – Podmokly, Teplická 874/8, PSČ 405 02 | IČ 24729035 | DIČ CZ 24729035 | zapsána v obchodním rejstříku vedeném Krajským soudem v Ústí nad Labem (dále také jen „</w:t>
      </w:r>
      <w:r w:rsidRPr="00053679">
        <w:rPr>
          <w:b/>
          <w:bCs/>
        </w:rPr>
        <w:t>Provozovatel DS</w:t>
      </w:r>
      <w:r w:rsidRPr="00053679">
        <w:t>“). Provozovatel DS stanovil podmínky pro připojení výrobny nad 100 kW ve stávajícím odběrném místě, které jsou uvedeny na jeho webových stránkách a ke dni uzavření smlouvy jsou dostupné na</w:t>
      </w:r>
      <w:r>
        <w:t xml:space="preserve"> </w:t>
      </w:r>
      <w:r w:rsidRPr="00D552B4">
        <w:rPr>
          <w:color w:val="4F81BD" w:themeColor="accent1"/>
        </w:rPr>
        <w:t>https://www.cezdistribuce.cz/cs/pro-</w:t>
      </w:r>
      <w:r w:rsidRPr="0084551E">
        <w:t>vyrobce</w:t>
      </w:r>
      <w:r w:rsidRPr="00D552B4">
        <w:rPr>
          <w:color w:val="4F81BD" w:themeColor="accent1"/>
        </w:rPr>
        <w:t xml:space="preserve">/formulare/pro-vyrobny-vn-vvn </w:t>
      </w:r>
      <w:r w:rsidRPr="00053679">
        <w:t>(dále také jen „</w:t>
      </w:r>
      <w:r w:rsidRPr="00053679">
        <w:rPr>
          <w:b/>
          <w:bCs/>
        </w:rPr>
        <w:t>Podmínky připojení</w:t>
      </w:r>
      <w:r w:rsidRPr="00053679">
        <w:t xml:space="preserve">“).    </w:t>
      </w:r>
    </w:p>
    <w:p w14:paraId="17CA8D2A" w14:textId="3B6E821B" w:rsidR="009B2DB7" w:rsidRDefault="009B2DB7" w:rsidP="0084551E">
      <w:pPr>
        <w:pStyle w:val="10-ODST-3"/>
        <w:numPr>
          <w:ilvl w:val="0"/>
          <w:numId w:val="0"/>
        </w:numPr>
        <w:ind w:left="284"/>
      </w:pPr>
    </w:p>
    <w:p w14:paraId="15CF0F3C" w14:textId="2C356759" w:rsidR="00DD7A8B" w:rsidRPr="00053679" w:rsidRDefault="009B2DB7" w:rsidP="0084551E">
      <w:pPr>
        <w:pStyle w:val="05-ODST-3"/>
        <w:numPr>
          <w:ilvl w:val="0"/>
          <w:numId w:val="29"/>
        </w:numPr>
      </w:pPr>
      <w:r>
        <w:t xml:space="preserve"> </w:t>
      </w:r>
      <w:r w:rsidR="00DD7A8B" w:rsidRPr="00053679">
        <w:t xml:space="preserve">FVE Loukov, </w:t>
      </w:r>
      <w:bookmarkStart w:id="1" w:name="_Hlk143848165"/>
      <w:r w:rsidR="00DD7A8B" w:rsidRPr="00053679">
        <w:t xml:space="preserve">jejíž instalace je součástí Díla, bude zapojena (provozována) v distribuční soustavě provozovatele EG.D, a.s., IČO: 28085400, se sídlem Lidická 1873/36, Černá Pole, 602 00 Brno, </w:t>
      </w:r>
      <w:proofErr w:type="spellStart"/>
      <w:r w:rsidR="00DD7A8B" w:rsidRPr="00053679">
        <w:t>sp.zn</w:t>
      </w:r>
      <w:proofErr w:type="spellEnd"/>
      <w:r w:rsidR="00DD7A8B" w:rsidRPr="00053679">
        <w:t>. B 8477 vedená u Krajského soudu v Brně (dále také jen „</w:t>
      </w:r>
      <w:r w:rsidR="00DD7A8B" w:rsidRPr="0084551E">
        <w:t>Provozovatel DS</w:t>
      </w:r>
      <w:r w:rsidR="00DD7A8B" w:rsidRPr="00053679">
        <w:t xml:space="preserve">“). Provozovatel DS stanovil podmínky pro připojení výrobny nad 100 kW ve stávajícím odběrném místě, které jsou uvedeny na jeho </w:t>
      </w:r>
      <w:r w:rsidR="00DD7A8B" w:rsidRPr="00053679">
        <w:lastRenderedPageBreak/>
        <w:t xml:space="preserve">webových stránkách a ke dni uzavření smlouvy jsou dostupné na  </w:t>
      </w:r>
      <w:hyperlink r:id="rId12" w:history="1">
        <w:r w:rsidR="00DD7A8B" w:rsidRPr="0084551E">
          <w:t>https://www.egd.cz/zadost/pripojeni-vyrobny-nad-100-kw-ve-stavajicim-odbernem-miste</w:t>
        </w:r>
      </w:hyperlink>
      <w:r w:rsidR="00DD7A8B" w:rsidRPr="00053679">
        <w:t xml:space="preserve"> (dále také jen „</w:t>
      </w:r>
      <w:r w:rsidR="00DD7A8B" w:rsidRPr="0084551E">
        <w:t>Podmínky připojení</w:t>
      </w:r>
      <w:r w:rsidR="00DD7A8B" w:rsidRPr="00053679">
        <w:t xml:space="preserve">“).    </w:t>
      </w:r>
      <w:bookmarkEnd w:id="1"/>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711D64C3"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5F1741" w:rsidRPr="0CF728EE">
        <w:rPr>
          <w:rFonts w:cs="Arial"/>
          <w:sz w:val="20"/>
          <w:szCs w:val="20"/>
        </w:rPr>
        <w:t>Instalace nových fotovoltaických elektráren v areálech Cerekvice nad Bystřicí, Potěhy, Loukov</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CF728EE">
        <w:rPr>
          <w:rFonts w:cs="Arial"/>
          <w:b/>
          <w:bCs/>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w:t>
      </w:r>
      <w:r w:rsidR="008960FF">
        <w:rPr>
          <w:rFonts w:cs="Arial"/>
          <w:sz w:val="20"/>
          <w:szCs w:val="20"/>
        </w:rPr>
        <w:t>ch</w:t>
      </w:r>
      <w:r w:rsidR="002C54DC" w:rsidRPr="002C54DC">
        <w:rPr>
          <w:rFonts w:cs="Arial"/>
          <w:sz w:val="20"/>
          <w:szCs w:val="20"/>
        </w:rPr>
        <w:t xml:space="preserve"> projektov</w:t>
      </w:r>
      <w:r w:rsidR="00A4758C">
        <w:rPr>
          <w:rFonts w:cs="Arial"/>
          <w:sz w:val="20"/>
          <w:szCs w:val="20"/>
        </w:rPr>
        <w:t>ých</w:t>
      </w:r>
      <w:r w:rsidR="002C54DC" w:rsidRPr="002C54DC">
        <w:rPr>
          <w:rFonts w:cs="Arial"/>
          <w:sz w:val="20"/>
          <w:szCs w:val="20"/>
        </w:rPr>
        <w:t xml:space="preserve"> dokumentac</w:t>
      </w:r>
      <w:r w:rsidR="00A4758C">
        <w:rPr>
          <w:rFonts w:cs="Arial"/>
          <w:sz w:val="20"/>
          <w:szCs w:val="20"/>
        </w:rPr>
        <w:t>í</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v</w:t>
      </w:r>
      <w:r w:rsidR="00E8042D" w:rsidRPr="0CF728EE">
        <w:rPr>
          <w:rFonts w:cs="Arial"/>
          <w:sz w:val="20"/>
          <w:szCs w:val="20"/>
        </w:rPr>
        <w:t> </w:t>
      </w:r>
      <w:r w:rsidR="00D6289E">
        <w:rPr>
          <w:rFonts w:cs="Arial"/>
          <w:sz w:val="20"/>
          <w:szCs w:val="20"/>
        </w:rPr>
        <w:t>areál</w:t>
      </w:r>
      <w:r w:rsidR="00E8042D" w:rsidRPr="0CF728EE">
        <w:rPr>
          <w:rFonts w:cs="Arial"/>
          <w:sz w:val="20"/>
          <w:szCs w:val="20"/>
        </w:rPr>
        <w:t xml:space="preserve">ech </w:t>
      </w:r>
      <w:r w:rsidR="00D6289E">
        <w:rPr>
          <w:rFonts w:cs="Arial"/>
          <w:sz w:val="20"/>
          <w:szCs w:val="20"/>
        </w:rPr>
        <w:t xml:space="preserve"> </w:t>
      </w:r>
      <w:r w:rsidR="00865700">
        <w:rPr>
          <w:rFonts w:cs="Arial"/>
          <w:sz w:val="20"/>
          <w:szCs w:val="20"/>
        </w:rPr>
        <w:t>O</w:t>
      </w:r>
      <w:r w:rsidR="002C54DC" w:rsidRPr="00DF3521">
        <w:rPr>
          <w:rFonts w:cs="Arial"/>
          <w:sz w:val="20"/>
          <w:szCs w:val="20"/>
        </w:rPr>
        <w:t>bjednatele</w:t>
      </w:r>
      <w:r w:rsidR="002C54DC" w:rsidRPr="005A14BB">
        <w:rPr>
          <w:rFonts w:cs="Arial"/>
          <w:sz w:val="20"/>
          <w:szCs w:val="20"/>
        </w:rPr>
        <w:t xml:space="preserve">. </w:t>
      </w:r>
      <w:r w:rsidR="00DB5742">
        <w:rPr>
          <w:rFonts w:cs="Arial"/>
          <w:sz w:val="20"/>
          <w:szCs w:val="20"/>
        </w:rPr>
        <w:t>Jednotlivé r</w:t>
      </w:r>
      <w:r w:rsidR="002C54DC" w:rsidRPr="005A14BB">
        <w:rPr>
          <w:rFonts w:cs="Arial"/>
          <w:sz w:val="20"/>
          <w:szCs w:val="20"/>
        </w:rPr>
        <w:t>ealizační projektov</w:t>
      </w:r>
      <w:r w:rsidR="00DB5742">
        <w:rPr>
          <w:rFonts w:cs="Arial"/>
          <w:sz w:val="20"/>
          <w:szCs w:val="20"/>
        </w:rPr>
        <w:t>é</w:t>
      </w:r>
      <w:r w:rsidR="002C54DC" w:rsidRPr="005A14BB">
        <w:rPr>
          <w:rFonts w:cs="Arial"/>
          <w:sz w:val="20"/>
          <w:szCs w:val="20"/>
        </w:rPr>
        <w:t xml:space="preserve"> dokumentace výstavby </w:t>
      </w:r>
      <w:r w:rsidR="007F50A9">
        <w:rPr>
          <w:rFonts w:cs="Arial"/>
          <w:sz w:val="20"/>
          <w:szCs w:val="20"/>
        </w:rPr>
        <w:t xml:space="preserve">každé </w:t>
      </w:r>
      <w:r w:rsidR="002C54DC" w:rsidRPr="005A14BB">
        <w:rPr>
          <w:rFonts w:cs="Arial"/>
          <w:sz w:val="20"/>
          <w:szCs w:val="20"/>
        </w:rPr>
        <w:t>FVE bud</w:t>
      </w:r>
      <w:r w:rsidR="00DB5742">
        <w:rPr>
          <w:rFonts w:cs="Arial"/>
          <w:sz w:val="20"/>
          <w:szCs w:val="20"/>
        </w:rPr>
        <w:t>ou</w:t>
      </w:r>
      <w:r w:rsidR="002C54DC" w:rsidRPr="00DF3521">
        <w:rPr>
          <w:rFonts w:cs="Arial"/>
          <w:sz w:val="20"/>
          <w:szCs w:val="20"/>
        </w:rPr>
        <w:t xml:space="preserve"> vycházet z podkladu, kterým </w:t>
      </w:r>
      <w:r w:rsidR="002C54DC" w:rsidRPr="00D75592">
        <w:rPr>
          <w:rFonts w:cs="Arial"/>
          <w:sz w:val="20"/>
          <w:szCs w:val="20"/>
        </w:rPr>
        <w:t>j</w:t>
      </w:r>
      <w:r w:rsidR="0027107B">
        <w:rPr>
          <w:rFonts w:cs="Arial"/>
          <w:sz w:val="20"/>
          <w:szCs w:val="20"/>
        </w:rPr>
        <w:t>sou</w:t>
      </w:r>
      <w:r w:rsidR="002C54DC" w:rsidRPr="00D75592">
        <w:rPr>
          <w:rFonts w:cs="Arial"/>
          <w:sz w:val="20"/>
          <w:szCs w:val="20"/>
        </w:rPr>
        <w:t xml:space="preserve"> </w:t>
      </w:r>
      <w:r w:rsidR="002C54DC" w:rsidRPr="005A2FD9">
        <w:rPr>
          <w:rFonts w:cs="Arial"/>
          <w:sz w:val="20"/>
          <w:szCs w:val="20"/>
        </w:rPr>
        <w:t>projektov</w:t>
      </w:r>
      <w:r w:rsidR="0027107B">
        <w:rPr>
          <w:rFonts w:cs="Arial"/>
          <w:sz w:val="20"/>
          <w:szCs w:val="20"/>
        </w:rPr>
        <w:t>é</w:t>
      </w:r>
      <w:r w:rsidR="002C54DC" w:rsidRPr="005A2FD9">
        <w:rPr>
          <w:rFonts w:cs="Arial"/>
          <w:sz w:val="20"/>
          <w:szCs w:val="20"/>
        </w:rPr>
        <w:t xml:space="preserve"> dokumentace </w:t>
      </w:r>
      <w:bookmarkStart w:id="2" w:name="_Hlk127857863"/>
      <w:r w:rsidR="002C54DC" w:rsidRPr="005A2FD9">
        <w:rPr>
          <w:rFonts w:cs="Arial"/>
          <w:sz w:val="20"/>
          <w:szCs w:val="20"/>
        </w:rPr>
        <w:t>ve stupni pro provedení stavby</w:t>
      </w:r>
      <w:bookmarkEnd w:id="2"/>
      <w:r w:rsidR="00560B67">
        <w:rPr>
          <w:rFonts w:cs="Arial"/>
          <w:sz w:val="20"/>
          <w:szCs w:val="20"/>
        </w:rPr>
        <w:t xml:space="preserve"> každé FVE</w:t>
      </w:r>
      <w:r w:rsidR="005B7928">
        <w:rPr>
          <w:rFonts w:cs="Arial"/>
          <w:sz w:val="20"/>
          <w:szCs w:val="20"/>
        </w:rPr>
        <w:t xml:space="preserve"> a</w:t>
      </w:r>
      <w:r w:rsidR="002C54DC" w:rsidRPr="00DF3521">
        <w:rPr>
          <w:rFonts w:cs="Arial"/>
          <w:sz w:val="20"/>
          <w:szCs w:val="20"/>
        </w:rPr>
        <w:t xml:space="preserve"> kter</w:t>
      </w:r>
      <w:r w:rsidR="005B7928">
        <w:rPr>
          <w:rFonts w:cs="Arial"/>
          <w:sz w:val="20"/>
          <w:szCs w:val="20"/>
        </w:rPr>
        <w:t>é</w:t>
      </w:r>
      <w:r w:rsidR="002C54DC" w:rsidRPr="00DF3521">
        <w:rPr>
          <w:rFonts w:cs="Arial"/>
          <w:sz w:val="20"/>
          <w:szCs w:val="20"/>
        </w:rPr>
        <w:t xml:space="preserve">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7203F8">
        <w:rPr>
          <w:rFonts w:cs="Arial"/>
          <w:b/>
          <w:bCs/>
          <w:sz w:val="20"/>
          <w:szCs w:val="20"/>
        </w:rPr>
        <w:t>a, 1b a 1c</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w:t>
      </w:r>
      <w:r w:rsidR="00865700">
        <w:rPr>
          <w:rFonts w:cs="Arial"/>
          <w:sz w:val="20"/>
          <w:szCs w:val="20"/>
        </w:rPr>
        <w:t>Z</w:t>
      </w:r>
      <w:r w:rsidR="00C426A5" w:rsidRPr="0CF728EE">
        <w:rPr>
          <w:rFonts w:cs="Arial"/>
          <w:sz w:val="20"/>
          <w:szCs w:val="20"/>
        </w:rPr>
        <w:t xml:space="preserve">hotoviteli </w:t>
      </w:r>
      <w:r w:rsidR="00E61CE1" w:rsidRPr="00DF3521">
        <w:rPr>
          <w:rFonts w:cs="Arial"/>
          <w:sz w:val="20"/>
          <w:szCs w:val="20"/>
        </w:rPr>
        <w:t xml:space="preserve">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w:t>
      </w:r>
      <w:r w:rsidR="00AC3639" w:rsidRPr="009F570C">
        <w:rPr>
          <w:rFonts w:cs="Arial"/>
          <w:b/>
          <w:bCs/>
          <w:sz w:val="20"/>
          <w:szCs w:val="20"/>
        </w:rPr>
        <w:t>ZZVZ</w:t>
      </w:r>
      <w:r w:rsidR="00AC3639">
        <w:rPr>
          <w:rFonts w:cs="Arial"/>
          <w:sz w:val="20"/>
          <w:szCs w:val="20"/>
        </w:rPr>
        <w:t>“)</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w:t>
      </w:r>
      <w:r w:rsidR="00140D4D" w:rsidRPr="0CF728EE">
        <w:rPr>
          <w:rFonts w:cs="Arial"/>
          <w:sz w:val="20"/>
          <w:szCs w:val="20"/>
        </w:rPr>
        <w:t xml:space="preserve"> dodání a instalaci FVE</w:t>
      </w:r>
      <w:r w:rsidR="002C54DC" w:rsidRPr="00DF3521">
        <w:rPr>
          <w:rFonts w:cs="Arial"/>
          <w:sz w:val="20"/>
          <w:szCs w:val="20"/>
        </w:rPr>
        <w:t>.</w:t>
      </w:r>
    </w:p>
    <w:p w14:paraId="39468082" w14:textId="77777777" w:rsidR="001600D9" w:rsidRPr="00383638" w:rsidRDefault="001600D9" w:rsidP="00383638">
      <w:pPr>
        <w:pStyle w:val="4sltext"/>
        <w:numPr>
          <w:ilvl w:val="1"/>
          <w:numId w:val="2"/>
        </w:numPr>
        <w:ind w:left="567" w:hanging="567"/>
        <w:rPr>
          <w:rFonts w:cs="Arial"/>
          <w:sz w:val="20"/>
          <w:szCs w:val="20"/>
        </w:rPr>
      </w:pPr>
      <w:r w:rsidRPr="00383638">
        <w:rPr>
          <w:rFonts w:cs="Arial"/>
          <w:sz w:val="20"/>
          <w:szCs w:val="20"/>
        </w:rPr>
        <w:t xml:space="preserve">Účelem díla je Instalace nových fotovoltaických elektráren v areálech Cerekvice nad Bystřicí, Potěhy, Loukov  společnosti ČEPRO, a.s., jejich připojení do distribuční soustavy Provozovatele DS a vybudování komplexního řídicího systému včetně všech dalších technologických zařízení potřebných pro správnou funkci systému. </w:t>
      </w:r>
    </w:p>
    <w:p w14:paraId="6D92520D" w14:textId="77777777" w:rsidR="001600D9" w:rsidRPr="006B7F04" w:rsidRDefault="001600D9" w:rsidP="00383638">
      <w:pPr>
        <w:pStyle w:val="4sltext"/>
        <w:ind w:left="720" w:firstLine="0"/>
        <w:rPr>
          <w:rFonts w:cs="Arial"/>
          <w:sz w:val="20"/>
          <w:szCs w:val="20"/>
        </w:rPr>
      </w:pPr>
    </w:p>
    <w:p w14:paraId="762CB1C4" w14:textId="34357735"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 č. 1</w:t>
      </w:r>
      <w:r w:rsidR="00E97EBD">
        <w:rPr>
          <w:rFonts w:cs="Arial"/>
          <w:sz w:val="20"/>
          <w:szCs w:val="20"/>
        </w:rPr>
        <w:t xml:space="preserve">a, 1b a 1c </w:t>
      </w:r>
      <w:r w:rsidRPr="000C6AD6">
        <w:rPr>
          <w:rFonts w:cs="Arial"/>
          <w:sz w:val="20"/>
          <w:szCs w:val="20"/>
        </w:rPr>
        <w:t xml:space="preserve"> splňovat současně</w:t>
      </w:r>
      <w:r w:rsidR="007625E5">
        <w:rPr>
          <w:rFonts w:cs="Arial"/>
          <w:sz w:val="20"/>
          <w:szCs w:val="20"/>
        </w:rPr>
        <w:t>:</w:t>
      </w:r>
    </w:p>
    <w:p w14:paraId="52262DA4" w14:textId="5D76B209" w:rsidR="000C6AD6" w:rsidRPr="00383638" w:rsidRDefault="007625E5" w:rsidP="00791963">
      <w:pPr>
        <w:pStyle w:val="4sltext"/>
        <w:numPr>
          <w:ilvl w:val="0"/>
          <w:numId w:val="6"/>
        </w:numPr>
        <w:spacing w:after="60"/>
        <w:rPr>
          <w:rFonts w:cs="Arial"/>
          <w:sz w:val="20"/>
          <w:szCs w:val="20"/>
        </w:rPr>
      </w:pPr>
      <w:r w:rsidRPr="00383638">
        <w:rPr>
          <w:rFonts w:cs="Arial"/>
          <w:sz w:val="20"/>
          <w:szCs w:val="20"/>
        </w:rPr>
        <w:t>P</w:t>
      </w:r>
      <w:r w:rsidR="000C6AD6" w:rsidRPr="00383638">
        <w:rPr>
          <w:rFonts w:cs="Arial"/>
          <w:sz w:val="20"/>
          <w:szCs w:val="20"/>
        </w:rPr>
        <w:t>arametry</w:t>
      </w:r>
      <w:r w:rsidR="004274CE" w:rsidRPr="00383638">
        <w:rPr>
          <w:rFonts w:cs="Arial"/>
          <w:sz w:val="20"/>
          <w:szCs w:val="20"/>
        </w:rPr>
        <w:t xml:space="preserve"> uvedené v nabídce zhotovitele, která tvoří </w:t>
      </w:r>
      <w:r w:rsidR="004274CE" w:rsidRPr="00383638">
        <w:rPr>
          <w:rFonts w:cs="Arial"/>
          <w:b/>
          <w:bCs/>
          <w:sz w:val="20"/>
          <w:szCs w:val="20"/>
        </w:rPr>
        <w:t>Přílohu č. 2</w:t>
      </w:r>
      <w:r w:rsidR="000C6AD6" w:rsidRPr="00383638">
        <w:rPr>
          <w:rFonts w:cs="Arial"/>
          <w:sz w:val="20"/>
          <w:szCs w:val="20"/>
        </w:rPr>
        <w:t xml:space="preserve">. </w:t>
      </w:r>
      <w:r w:rsidR="004274CE" w:rsidRPr="00383638">
        <w:rPr>
          <w:rFonts w:cs="Arial"/>
          <w:sz w:val="20"/>
          <w:szCs w:val="20"/>
        </w:rPr>
        <w:t>V případě rozporu mezi Příloh</w:t>
      </w:r>
      <w:r w:rsidR="004E59B7" w:rsidRPr="00383638">
        <w:rPr>
          <w:rFonts w:cs="Arial"/>
          <w:sz w:val="20"/>
          <w:szCs w:val="20"/>
        </w:rPr>
        <w:t xml:space="preserve">ami </w:t>
      </w:r>
      <w:r w:rsidR="004274CE" w:rsidRPr="00383638">
        <w:rPr>
          <w:rFonts w:cs="Arial"/>
          <w:sz w:val="20"/>
          <w:szCs w:val="20"/>
        </w:rPr>
        <w:t xml:space="preserve"> č. </w:t>
      </w:r>
      <w:r w:rsidR="006A6231" w:rsidRPr="00383638">
        <w:rPr>
          <w:rFonts w:cs="Arial"/>
          <w:sz w:val="20"/>
          <w:szCs w:val="20"/>
        </w:rPr>
        <w:t xml:space="preserve">1a, 1b a 1c  </w:t>
      </w:r>
      <w:r w:rsidR="004274CE" w:rsidRPr="00383638">
        <w:rPr>
          <w:rFonts w:cs="Arial"/>
          <w:sz w:val="20"/>
          <w:szCs w:val="20"/>
        </w:rPr>
        <w:t xml:space="preserve"> a </w:t>
      </w:r>
      <w:r w:rsidR="004E59B7" w:rsidRPr="00383638">
        <w:rPr>
          <w:rFonts w:cs="Arial"/>
          <w:sz w:val="20"/>
          <w:szCs w:val="20"/>
        </w:rPr>
        <w:t xml:space="preserve">přílohou </w:t>
      </w:r>
      <w:r w:rsidR="004274CE" w:rsidRPr="00383638">
        <w:rPr>
          <w:rFonts w:cs="Arial"/>
          <w:sz w:val="20"/>
          <w:szCs w:val="20"/>
        </w:rPr>
        <w:t>č. 2 m</w:t>
      </w:r>
      <w:r w:rsidR="00275C92" w:rsidRPr="00383638">
        <w:rPr>
          <w:rFonts w:cs="Arial"/>
          <w:sz w:val="20"/>
          <w:szCs w:val="20"/>
        </w:rPr>
        <w:t>ají</w:t>
      </w:r>
      <w:r w:rsidR="00383638">
        <w:rPr>
          <w:rFonts w:cs="Arial"/>
          <w:sz w:val="20"/>
          <w:szCs w:val="20"/>
        </w:rPr>
        <w:t xml:space="preserve"> </w:t>
      </w:r>
      <w:r w:rsidR="004274CE" w:rsidRPr="00383638">
        <w:rPr>
          <w:rFonts w:cs="Arial"/>
          <w:sz w:val="20"/>
          <w:szCs w:val="20"/>
        </w:rPr>
        <w:t>přednost Příloh</w:t>
      </w:r>
      <w:r w:rsidR="00275C92" w:rsidRPr="00383638">
        <w:rPr>
          <w:rFonts w:cs="Arial"/>
          <w:sz w:val="20"/>
          <w:szCs w:val="20"/>
        </w:rPr>
        <w:t>y</w:t>
      </w:r>
      <w:r w:rsidR="004274CE" w:rsidRPr="00383638">
        <w:rPr>
          <w:rFonts w:cs="Arial"/>
          <w:sz w:val="20"/>
          <w:szCs w:val="20"/>
        </w:rPr>
        <w:t xml:space="preserve"> č. </w:t>
      </w:r>
      <w:r w:rsidR="006A6231" w:rsidRPr="00383638">
        <w:rPr>
          <w:rFonts w:cs="Arial"/>
          <w:sz w:val="20"/>
          <w:szCs w:val="20"/>
        </w:rPr>
        <w:t xml:space="preserve">1a, 1b a 1c  </w:t>
      </w:r>
      <w:r w:rsidR="004274CE" w:rsidRPr="00383638">
        <w:rPr>
          <w:rFonts w:cs="Arial"/>
          <w:sz w:val="20"/>
          <w:szCs w:val="20"/>
        </w:rPr>
        <w:t>.</w:t>
      </w:r>
    </w:p>
    <w:p w14:paraId="78E84BED" w14:textId="41064C61" w:rsidR="00FE409D" w:rsidRPr="00383638" w:rsidRDefault="00FE409D" w:rsidP="00791963">
      <w:pPr>
        <w:pStyle w:val="4sltext"/>
        <w:numPr>
          <w:ilvl w:val="0"/>
          <w:numId w:val="6"/>
        </w:numPr>
        <w:spacing w:after="60"/>
        <w:rPr>
          <w:rFonts w:cs="Arial"/>
          <w:sz w:val="20"/>
          <w:szCs w:val="20"/>
        </w:rPr>
      </w:pPr>
      <w:r w:rsidRPr="00383638">
        <w:rPr>
          <w:rFonts w:cs="Arial"/>
          <w:sz w:val="20"/>
          <w:szCs w:val="20"/>
        </w:rPr>
        <w:t>Splňovat</w:t>
      </w:r>
      <w:r w:rsidR="00FC3E41" w:rsidRPr="00383638">
        <w:rPr>
          <w:rFonts w:cs="Arial"/>
          <w:sz w:val="20"/>
          <w:szCs w:val="20"/>
        </w:rPr>
        <w:t xml:space="preserve"> </w:t>
      </w:r>
      <w:r w:rsidRPr="00383638">
        <w:rPr>
          <w:rFonts w:cs="Arial"/>
          <w:sz w:val="20"/>
          <w:szCs w:val="20"/>
        </w:rPr>
        <w:t>Podmínk</w:t>
      </w:r>
      <w:r w:rsidR="00483754" w:rsidRPr="00383638">
        <w:rPr>
          <w:rFonts w:cs="Arial"/>
          <w:sz w:val="20"/>
          <w:szCs w:val="20"/>
        </w:rPr>
        <w:t>y</w:t>
      </w:r>
      <w:r w:rsidRPr="00383638">
        <w:rPr>
          <w:rFonts w:cs="Arial"/>
          <w:sz w:val="20"/>
          <w:szCs w:val="20"/>
        </w:rPr>
        <w:t xml:space="preserve"> připojení</w:t>
      </w:r>
      <w:r w:rsidR="00A95EF8" w:rsidRPr="00383638">
        <w:rPr>
          <w:rFonts w:cs="Arial"/>
          <w:sz w:val="20"/>
          <w:szCs w:val="20"/>
        </w:rPr>
        <w:t>, a to v jejich aktuální podobě</w:t>
      </w:r>
      <w:r w:rsidR="00F34D7D" w:rsidRPr="00383638">
        <w:rPr>
          <w:rFonts w:cs="Arial"/>
          <w:sz w:val="20"/>
          <w:szCs w:val="20"/>
        </w:rPr>
        <w:t>.</w:t>
      </w:r>
    </w:p>
    <w:p w14:paraId="460ECED6" w14:textId="29DE1CE6" w:rsidR="00D6289E" w:rsidRPr="00383638" w:rsidRDefault="007625E5" w:rsidP="00D6289E">
      <w:pPr>
        <w:pStyle w:val="4sltext"/>
        <w:numPr>
          <w:ilvl w:val="0"/>
          <w:numId w:val="6"/>
        </w:numPr>
        <w:spacing w:after="60"/>
        <w:rPr>
          <w:rFonts w:cs="Arial"/>
          <w:sz w:val="20"/>
          <w:szCs w:val="20"/>
        </w:rPr>
      </w:pPr>
      <w:r w:rsidRPr="00383638">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sidRPr="00383638">
        <w:rPr>
          <w:rFonts w:cs="Arial"/>
          <w:sz w:val="20"/>
          <w:szCs w:val="20"/>
        </w:rPr>
        <w:t>závěrečnou kontrolní prohlídku</w:t>
      </w:r>
      <w:r w:rsidRPr="00383638">
        <w:rPr>
          <w:rFonts w:cs="Arial"/>
          <w:sz w:val="20"/>
          <w:szCs w:val="20"/>
        </w:rPr>
        <w:t xml:space="preserve"> a garantuje veškeré požadavky na zákonná měření a bezpečnost pro obsluhu.</w:t>
      </w:r>
    </w:p>
    <w:p w14:paraId="490772E7" w14:textId="77777777" w:rsidR="00D6289E" w:rsidRPr="00383638" w:rsidRDefault="00D6289E" w:rsidP="00D75592">
      <w:pPr>
        <w:pStyle w:val="4sltext"/>
        <w:spacing w:after="60"/>
        <w:ind w:left="927" w:firstLine="0"/>
        <w:rPr>
          <w:rFonts w:cs="Arial"/>
          <w:sz w:val="20"/>
          <w:szCs w:val="20"/>
        </w:rPr>
      </w:pPr>
    </w:p>
    <w:p w14:paraId="1DB1BE41" w14:textId="0E600DDC" w:rsidR="00ED4277" w:rsidRPr="00383638" w:rsidRDefault="00ED4277" w:rsidP="00CB284F">
      <w:pPr>
        <w:pStyle w:val="4sltext"/>
        <w:numPr>
          <w:ilvl w:val="1"/>
          <w:numId w:val="2"/>
        </w:numPr>
        <w:ind w:left="567" w:hanging="567"/>
        <w:rPr>
          <w:rFonts w:cs="Arial"/>
          <w:sz w:val="20"/>
          <w:szCs w:val="20"/>
        </w:rPr>
      </w:pPr>
      <w:bookmarkStart w:id="3" w:name="_Ref52363200"/>
      <w:r w:rsidRPr="00383638">
        <w:rPr>
          <w:rFonts w:cs="Arial"/>
          <w:sz w:val="20"/>
          <w:szCs w:val="20"/>
        </w:rPr>
        <w:t>Předmětem dodávky dle této smlouvy a součástí závazků zhotovitele je</w:t>
      </w:r>
      <w:r w:rsidR="00D818FF" w:rsidRPr="00383638">
        <w:rPr>
          <w:rFonts w:cs="Arial"/>
          <w:sz w:val="20"/>
          <w:szCs w:val="20"/>
        </w:rPr>
        <w:t xml:space="preserve"> dále</w:t>
      </w:r>
      <w:r w:rsidRPr="00383638">
        <w:rPr>
          <w:rFonts w:cs="Arial"/>
          <w:sz w:val="20"/>
          <w:szCs w:val="20"/>
        </w:rPr>
        <w:t>:</w:t>
      </w:r>
      <w:bookmarkEnd w:id="3"/>
    </w:p>
    <w:p w14:paraId="737E98B7" w14:textId="1A7280DD" w:rsidR="00E32F6E" w:rsidRPr="00383638" w:rsidRDefault="00007812" w:rsidP="00E32F6E">
      <w:pPr>
        <w:pStyle w:val="4sltext"/>
        <w:numPr>
          <w:ilvl w:val="0"/>
          <w:numId w:val="14"/>
        </w:numPr>
        <w:spacing w:after="60"/>
        <w:rPr>
          <w:rFonts w:cs="Arial"/>
          <w:sz w:val="20"/>
          <w:szCs w:val="20"/>
        </w:rPr>
      </w:pPr>
      <w:r w:rsidRPr="00383638">
        <w:rPr>
          <w:rFonts w:cs="Arial"/>
          <w:sz w:val="20"/>
          <w:szCs w:val="20"/>
        </w:rPr>
        <w:t xml:space="preserve">Realizační </w:t>
      </w:r>
      <w:r w:rsidR="00C91E14" w:rsidRPr="00383638">
        <w:rPr>
          <w:rFonts w:cs="Arial"/>
          <w:sz w:val="20"/>
          <w:szCs w:val="20"/>
        </w:rPr>
        <w:t xml:space="preserve">projektová </w:t>
      </w:r>
      <w:r w:rsidRPr="00383638">
        <w:rPr>
          <w:rFonts w:cs="Arial"/>
          <w:sz w:val="20"/>
          <w:szCs w:val="20"/>
        </w:rPr>
        <w:t>dokumentace stavby</w:t>
      </w:r>
      <w:r w:rsidR="00EA10E6" w:rsidRPr="00383638">
        <w:rPr>
          <w:rFonts w:cs="Arial"/>
          <w:sz w:val="20"/>
          <w:szCs w:val="20"/>
        </w:rPr>
        <w:t xml:space="preserve"> </w:t>
      </w:r>
      <w:r w:rsidR="002A0CBA" w:rsidRPr="00383638">
        <w:rPr>
          <w:rFonts w:cs="Arial"/>
          <w:sz w:val="20"/>
          <w:szCs w:val="20"/>
        </w:rPr>
        <w:t xml:space="preserve">každé FVE </w:t>
      </w:r>
      <w:r w:rsidR="00EA10E6" w:rsidRPr="00383638">
        <w:rPr>
          <w:rFonts w:cs="Arial"/>
          <w:sz w:val="20"/>
          <w:szCs w:val="20"/>
        </w:rPr>
        <w:t>vyhotoven</w:t>
      </w:r>
      <w:r w:rsidR="00B96141" w:rsidRPr="00383638">
        <w:rPr>
          <w:rFonts w:cs="Arial"/>
          <w:sz w:val="20"/>
          <w:szCs w:val="20"/>
        </w:rPr>
        <w:t>á</w:t>
      </w:r>
      <w:r w:rsidR="00EA10E6" w:rsidRPr="00383638">
        <w:rPr>
          <w:rFonts w:cs="Arial"/>
          <w:sz w:val="20"/>
          <w:szCs w:val="20"/>
        </w:rPr>
        <w:t xml:space="preserve"> v rozsahu, aby bylo možné dílo zrealizovat a zprovoznit.</w:t>
      </w:r>
      <w:r w:rsidR="00CB4A37" w:rsidRPr="00383638">
        <w:rPr>
          <w:rFonts w:cs="Arial"/>
          <w:sz w:val="20"/>
          <w:szCs w:val="20"/>
        </w:rPr>
        <w:t xml:space="preserve"> </w:t>
      </w:r>
      <w:bookmarkStart w:id="4" w:name="_Hlk138144508"/>
      <w:r w:rsidR="00483754" w:rsidRPr="00383638">
        <w:rPr>
          <w:rFonts w:cs="Arial"/>
          <w:sz w:val="20"/>
          <w:szCs w:val="20"/>
        </w:rPr>
        <w:t>Realizační p</w:t>
      </w:r>
      <w:r w:rsidR="00CB4A37" w:rsidRPr="00383638">
        <w:rPr>
          <w:rFonts w:cs="Arial"/>
          <w:sz w:val="20"/>
          <w:szCs w:val="20"/>
        </w:rPr>
        <w:t xml:space="preserve">rojektová dokumentace </w:t>
      </w:r>
      <w:r w:rsidR="00A14EA2" w:rsidRPr="00383638">
        <w:rPr>
          <w:rFonts w:cs="Arial"/>
          <w:sz w:val="20"/>
          <w:szCs w:val="20"/>
        </w:rPr>
        <w:t xml:space="preserve">každé FVE </w:t>
      </w:r>
      <w:r w:rsidR="00CB4A37" w:rsidRPr="00383638">
        <w:rPr>
          <w:rFonts w:cs="Arial"/>
          <w:sz w:val="20"/>
          <w:szCs w:val="20"/>
        </w:rPr>
        <w:t xml:space="preserve">musí </w:t>
      </w:r>
      <w:r w:rsidR="00483754" w:rsidRPr="00383638">
        <w:rPr>
          <w:rFonts w:cs="Arial"/>
          <w:sz w:val="20"/>
          <w:szCs w:val="20"/>
        </w:rPr>
        <w:t>splňovat Podmínky připojení, a to v jejich aktuální podobě.</w:t>
      </w:r>
      <w:bookmarkEnd w:id="4"/>
      <w:r w:rsidR="00CB4A37" w:rsidRPr="00383638">
        <w:rPr>
          <w:rFonts w:cs="Arial"/>
          <w:sz w:val="20"/>
          <w:szCs w:val="20"/>
        </w:rPr>
        <w:t xml:space="preserve"> </w:t>
      </w:r>
    </w:p>
    <w:p w14:paraId="26477245" w14:textId="252FA311" w:rsidR="00EA2CAF" w:rsidRPr="00383638" w:rsidRDefault="009C5AFA" w:rsidP="00E32F6E">
      <w:pPr>
        <w:pStyle w:val="4sltext"/>
        <w:numPr>
          <w:ilvl w:val="0"/>
          <w:numId w:val="14"/>
        </w:numPr>
        <w:spacing w:after="60"/>
        <w:rPr>
          <w:rFonts w:cs="Arial"/>
          <w:sz w:val="20"/>
          <w:szCs w:val="20"/>
        </w:rPr>
      </w:pPr>
      <w:r w:rsidRPr="00383638">
        <w:rPr>
          <w:rFonts w:cs="Arial"/>
          <w:sz w:val="20"/>
          <w:szCs w:val="20"/>
        </w:rPr>
        <w:t>D</w:t>
      </w:r>
      <w:r w:rsidR="00007812" w:rsidRPr="00383638">
        <w:rPr>
          <w:rFonts w:cs="Arial"/>
          <w:sz w:val="20"/>
          <w:szCs w:val="20"/>
        </w:rPr>
        <w:t>okumentace skutečného provedení stavby</w:t>
      </w:r>
      <w:r w:rsidRPr="00383638">
        <w:rPr>
          <w:rFonts w:cs="Arial"/>
          <w:sz w:val="20"/>
          <w:szCs w:val="20"/>
        </w:rPr>
        <w:t xml:space="preserve"> </w:t>
      </w:r>
      <w:r w:rsidR="00654BB3" w:rsidRPr="00383638">
        <w:rPr>
          <w:rFonts w:cs="Arial"/>
          <w:sz w:val="20"/>
          <w:szCs w:val="20"/>
        </w:rPr>
        <w:t>(</w:t>
      </w:r>
      <w:r w:rsidRPr="00383638">
        <w:rPr>
          <w:rFonts w:cs="Arial"/>
          <w:sz w:val="20"/>
          <w:szCs w:val="20"/>
        </w:rPr>
        <w:t>DSPS)</w:t>
      </w:r>
      <w:r w:rsidR="00016D55" w:rsidRPr="00383638">
        <w:rPr>
          <w:rFonts w:cs="Arial"/>
          <w:sz w:val="20"/>
          <w:szCs w:val="20"/>
        </w:rPr>
        <w:t xml:space="preserve"> každé FVE</w:t>
      </w:r>
      <w:r w:rsidR="00007812" w:rsidRPr="00383638">
        <w:rPr>
          <w:rFonts w:cs="Arial"/>
          <w:sz w:val="20"/>
          <w:szCs w:val="20"/>
        </w:rPr>
        <w:t xml:space="preserve">, včetně všech schémat a zejména jednopólového </w:t>
      </w:r>
      <w:r w:rsidRPr="00383638">
        <w:rPr>
          <w:rFonts w:cs="Arial"/>
          <w:sz w:val="20"/>
          <w:szCs w:val="20"/>
        </w:rPr>
        <w:t xml:space="preserve">schéma </w:t>
      </w:r>
      <w:r w:rsidR="00007812" w:rsidRPr="00383638">
        <w:rPr>
          <w:rFonts w:cs="Arial"/>
          <w:sz w:val="20"/>
          <w:szCs w:val="20"/>
        </w:rPr>
        <w:t>zapojení.</w:t>
      </w:r>
      <w:r w:rsidRPr="00383638">
        <w:rPr>
          <w:rFonts w:cs="Arial"/>
          <w:sz w:val="20"/>
          <w:szCs w:val="20"/>
        </w:rPr>
        <w:t xml:space="preserve"> DSPS bude </w:t>
      </w:r>
      <w:r w:rsidR="00EA10E6" w:rsidRPr="00383638">
        <w:rPr>
          <w:rFonts w:cs="Arial"/>
          <w:sz w:val="20"/>
          <w:szCs w:val="20"/>
        </w:rPr>
        <w:t xml:space="preserve">vyhotovena </w:t>
      </w:r>
      <w:r w:rsidRPr="00383638">
        <w:rPr>
          <w:rFonts w:cs="Arial"/>
          <w:sz w:val="20"/>
          <w:szCs w:val="20"/>
        </w:rPr>
        <w:t>dle vyhlášky č. 405/2017 Sb.</w:t>
      </w:r>
      <w:r w:rsidR="00E61CE1" w:rsidRPr="00383638">
        <w:rPr>
          <w:rFonts w:cs="Arial"/>
          <w:sz w:val="20"/>
          <w:szCs w:val="20"/>
        </w:rPr>
        <w:t>,</w:t>
      </w:r>
      <w:r w:rsidR="00C46F60" w:rsidRPr="00383638">
        <w:rPr>
          <w:rFonts w:cs="Arial"/>
          <w:sz w:val="20"/>
          <w:szCs w:val="20"/>
        </w:rPr>
        <w:t xml:space="preserve"> v aktuálním znění.</w:t>
      </w:r>
      <w:r w:rsidR="00483754" w:rsidRPr="00383638">
        <w:t xml:space="preserve"> </w:t>
      </w:r>
      <w:r w:rsidR="00483754" w:rsidRPr="00383638">
        <w:rPr>
          <w:rFonts w:cs="Arial"/>
          <w:sz w:val="20"/>
          <w:szCs w:val="20"/>
        </w:rPr>
        <w:t>Projektová dokumentace skutečného provedení</w:t>
      </w:r>
      <w:r w:rsidR="004714BC" w:rsidRPr="00383638">
        <w:rPr>
          <w:rFonts w:cs="Arial"/>
          <w:sz w:val="20"/>
          <w:szCs w:val="20"/>
        </w:rPr>
        <w:t xml:space="preserve"> stavby</w:t>
      </w:r>
      <w:r w:rsidR="00483754" w:rsidRPr="00383638">
        <w:rPr>
          <w:rFonts w:cs="Arial"/>
          <w:sz w:val="20"/>
          <w:szCs w:val="20"/>
        </w:rPr>
        <w:t xml:space="preserve"> </w:t>
      </w:r>
      <w:r w:rsidR="00695733" w:rsidRPr="00383638">
        <w:rPr>
          <w:rFonts w:cs="Arial"/>
          <w:sz w:val="20"/>
          <w:szCs w:val="20"/>
        </w:rPr>
        <w:t xml:space="preserve">každé FVE </w:t>
      </w:r>
      <w:r w:rsidR="00483754" w:rsidRPr="00383638">
        <w:rPr>
          <w:rFonts w:cs="Arial"/>
          <w:sz w:val="20"/>
          <w:szCs w:val="20"/>
        </w:rPr>
        <w:t>musí splňovat Podmínky</w:t>
      </w:r>
      <w:r w:rsidR="00A2407A" w:rsidRPr="00383638">
        <w:rPr>
          <w:rFonts w:cs="Arial"/>
          <w:sz w:val="20"/>
          <w:szCs w:val="20"/>
        </w:rPr>
        <w:t xml:space="preserve"> </w:t>
      </w:r>
      <w:r w:rsidR="00483754" w:rsidRPr="00383638">
        <w:rPr>
          <w:rFonts w:cs="Arial"/>
          <w:sz w:val="20"/>
          <w:szCs w:val="20"/>
        </w:rPr>
        <w:t>připojení, a to v jejich aktuální podobě.</w:t>
      </w:r>
    </w:p>
    <w:p w14:paraId="10642716" w14:textId="260864F6" w:rsidR="00CB4A37" w:rsidRPr="00383638" w:rsidRDefault="00C4145F" w:rsidP="00C4145F">
      <w:pPr>
        <w:pStyle w:val="Odstavecseseznamem"/>
        <w:widowControl w:val="0"/>
        <w:numPr>
          <w:ilvl w:val="0"/>
          <w:numId w:val="14"/>
        </w:numPr>
        <w:tabs>
          <w:tab w:val="left" w:pos="3420"/>
        </w:tabs>
        <w:spacing w:after="0"/>
        <w:jc w:val="both"/>
        <w:rPr>
          <w:rFonts w:ascii="Arial" w:hAnsi="Arial" w:cs="Arial"/>
          <w:szCs w:val="20"/>
        </w:rPr>
      </w:pPr>
      <w:r w:rsidRPr="00383638">
        <w:rPr>
          <w:rFonts w:ascii="Arial" w:hAnsi="Arial" w:cs="Arial"/>
          <w:szCs w:val="20"/>
        </w:rPr>
        <w:t xml:space="preserve">Předmět plnění </w:t>
      </w:r>
      <w:r w:rsidR="00CB4A37" w:rsidRPr="00383638">
        <w:rPr>
          <w:rFonts w:ascii="Arial" w:hAnsi="Arial" w:cs="Arial"/>
          <w:szCs w:val="20"/>
        </w:rPr>
        <w:t xml:space="preserve">a součástí díla </w:t>
      </w:r>
      <w:r w:rsidRPr="00383638">
        <w:rPr>
          <w:rFonts w:ascii="Arial" w:hAnsi="Arial" w:cs="Arial"/>
          <w:szCs w:val="20"/>
        </w:rPr>
        <w:t>je také</w:t>
      </w:r>
      <w:r w:rsidR="00CB4A37" w:rsidRPr="00383638">
        <w:rPr>
          <w:rFonts w:ascii="Arial" w:hAnsi="Arial" w:cs="Arial"/>
          <w:szCs w:val="20"/>
        </w:rPr>
        <w:t>:</w:t>
      </w:r>
    </w:p>
    <w:p w14:paraId="17F2F811" w14:textId="6207E453" w:rsidR="00793E5B" w:rsidRPr="00383638" w:rsidRDefault="00E207B8" w:rsidP="009F570C">
      <w:pPr>
        <w:pStyle w:val="Odstavecseseznamem"/>
        <w:widowControl w:val="0"/>
        <w:numPr>
          <w:ilvl w:val="1"/>
          <w:numId w:val="14"/>
        </w:numPr>
        <w:tabs>
          <w:tab w:val="left" w:pos="3420"/>
        </w:tabs>
        <w:jc w:val="both"/>
        <w:rPr>
          <w:rFonts w:ascii="Arial" w:hAnsi="Arial" w:cs="Arial"/>
          <w:szCs w:val="20"/>
        </w:rPr>
      </w:pPr>
      <w:r w:rsidRPr="00383638">
        <w:rPr>
          <w:rFonts w:ascii="Arial" w:hAnsi="Arial" w:cs="Arial"/>
          <w:szCs w:val="20"/>
        </w:rPr>
        <w:t xml:space="preserve">provedení </w:t>
      </w:r>
      <w:r w:rsidR="00C4145F" w:rsidRPr="00383638">
        <w:rPr>
          <w:rFonts w:ascii="Arial" w:hAnsi="Arial" w:cs="Arial"/>
          <w:szCs w:val="20"/>
        </w:rPr>
        <w:t>komplexní zkouš</w:t>
      </w:r>
      <w:r w:rsidRPr="00383638">
        <w:rPr>
          <w:rFonts w:ascii="Arial" w:hAnsi="Arial" w:cs="Arial"/>
          <w:szCs w:val="20"/>
        </w:rPr>
        <w:t>e</w:t>
      </w:r>
      <w:r w:rsidR="00C4145F" w:rsidRPr="00383638">
        <w:rPr>
          <w:rFonts w:ascii="Arial" w:hAnsi="Arial" w:cs="Arial"/>
          <w:szCs w:val="20"/>
        </w:rPr>
        <w:t>k systému</w:t>
      </w:r>
      <w:r w:rsidRPr="00383638">
        <w:rPr>
          <w:rFonts w:ascii="Arial" w:hAnsi="Arial" w:cs="Arial"/>
          <w:szCs w:val="20"/>
        </w:rPr>
        <w:t xml:space="preserve"> </w:t>
      </w:r>
    </w:p>
    <w:p w14:paraId="04F7A5F7" w14:textId="77777777" w:rsidR="00793E5B" w:rsidRPr="00383638" w:rsidRDefault="00C4145F" w:rsidP="00CB4A37">
      <w:pPr>
        <w:pStyle w:val="Odstavecseseznamem"/>
        <w:widowControl w:val="0"/>
        <w:numPr>
          <w:ilvl w:val="1"/>
          <w:numId w:val="14"/>
        </w:numPr>
        <w:tabs>
          <w:tab w:val="left" w:pos="3420"/>
        </w:tabs>
        <w:spacing w:after="0"/>
        <w:jc w:val="both"/>
        <w:rPr>
          <w:rFonts w:ascii="Arial" w:hAnsi="Arial" w:cs="Arial"/>
          <w:szCs w:val="20"/>
        </w:rPr>
      </w:pPr>
      <w:r w:rsidRPr="00383638">
        <w:rPr>
          <w:rFonts w:ascii="Arial" w:hAnsi="Arial" w:cs="Arial"/>
          <w:szCs w:val="20"/>
        </w:rPr>
        <w:t xml:space="preserve">součinnost při zařizování kolaudačního souhlasu a </w:t>
      </w:r>
    </w:p>
    <w:p w14:paraId="501CF27F" w14:textId="17F2ECB5" w:rsidR="00E13B27" w:rsidRPr="00383638" w:rsidRDefault="00E207B8" w:rsidP="009F570C">
      <w:pPr>
        <w:pStyle w:val="Odstavecseseznamem"/>
        <w:widowControl w:val="0"/>
        <w:numPr>
          <w:ilvl w:val="1"/>
          <w:numId w:val="14"/>
        </w:numPr>
        <w:tabs>
          <w:tab w:val="left" w:pos="3420"/>
        </w:tabs>
        <w:spacing w:after="0"/>
        <w:jc w:val="both"/>
        <w:rPr>
          <w:rFonts w:cs="Arial"/>
          <w:szCs w:val="20"/>
        </w:rPr>
      </w:pPr>
      <w:r w:rsidRPr="00383638">
        <w:rPr>
          <w:rFonts w:ascii="Arial" w:hAnsi="Arial" w:cs="Arial"/>
          <w:szCs w:val="20"/>
        </w:rPr>
        <w:t xml:space="preserve">spolupráce </w:t>
      </w:r>
      <w:r w:rsidR="00C4145F" w:rsidRPr="00383638">
        <w:rPr>
          <w:rFonts w:ascii="Arial" w:hAnsi="Arial" w:cs="Arial"/>
          <w:szCs w:val="20"/>
        </w:rPr>
        <w:t>při legalizaci výrobny elektřiny</w:t>
      </w:r>
      <w:r w:rsidR="00793E5B" w:rsidRPr="00383638">
        <w:rPr>
          <w:rFonts w:ascii="Arial" w:hAnsi="Arial" w:cs="Arial"/>
          <w:szCs w:val="20"/>
        </w:rPr>
        <w:t>,</w:t>
      </w:r>
      <w:r w:rsidR="00B472EE" w:rsidRPr="00383638">
        <w:rPr>
          <w:rFonts w:ascii="Arial" w:hAnsi="Arial" w:cs="Arial"/>
          <w:szCs w:val="20"/>
        </w:rPr>
        <w:t xml:space="preserve"> </w:t>
      </w:r>
      <w:r w:rsidR="00CB4A37" w:rsidRPr="00383638">
        <w:rPr>
          <w:rFonts w:ascii="Arial" w:hAnsi="Arial" w:cs="Arial"/>
          <w:szCs w:val="20"/>
        </w:rPr>
        <w:t>a to</w:t>
      </w:r>
      <w:r w:rsidR="00793E5B" w:rsidRPr="00383638">
        <w:rPr>
          <w:rFonts w:ascii="Arial" w:hAnsi="Arial" w:cs="Arial"/>
          <w:szCs w:val="20"/>
        </w:rPr>
        <w:t xml:space="preserve"> zejména</w:t>
      </w:r>
      <w:r w:rsidR="00F35E9C" w:rsidRPr="00383638">
        <w:rPr>
          <w:rFonts w:ascii="Arial" w:hAnsi="Arial" w:cs="Arial"/>
          <w:szCs w:val="20"/>
        </w:rPr>
        <w:t xml:space="preserve"> zpracování a </w:t>
      </w:r>
      <w:bookmarkStart w:id="5" w:name="_Hlk138151156"/>
      <w:r w:rsidR="00F35E9C" w:rsidRPr="00383638">
        <w:rPr>
          <w:rFonts w:ascii="Arial" w:hAnsi="Arial" w:cs="Arial"/>
          <w:szCs w:val="20"/>
        </w:rPr>
        <w:t xml:space="preserve">dodání všech potřebných dokumentů pro podání žádosti o </w:t>
      </w:r>
      <w:r w:rsidR="00B472EE" w:rsidRPr="00383638">
        <w:rPr>
          <w:rFonts w:ascii="Arial" w:hAnsi="Arial" w:cs="Arial"/>
          <w:szCs w:val="20"/>
        </w:rPr>
        <w:t xml:space="preserve">umožnění provozu pro ověření technologie a souladu (dále jen </w:t>
      </w:r>
      <w:r w:rsidR="00464972" w:rsidRPr="00383638">
        <w:rPr>
          <w:rFonts w:ascii="Arial" w:hAnsi="Arial" w:cs="Arial"/>
          <w:b/>
          <w:bCs/>
        </w:rPr>
        <w:t>„</w:t>
      </w:r>
      <w:r w:rsidR="00B472EE" w:rsidRPr="00383638">
        <w:rPr>
          <w:rFonts w:ascii="Arial" w:hAnsi="Arial" w:cs="Arial"/>
          <w:b/>
          <w:bCs/>
        </w:rPr>
        <w:t>UPOS</w:t>
      </w:r>
      <w:r w:rsidR="00464972" w:rsidRPr="00383638">
        <w:rPr>
          <w:rFonts w:ascii="Arial" w:hAnsi="Arial" w:cs="Arial"/>
          <w:b/>
          <w:bCs/>
        </w:rPr>
        <w:t>“</w:t>
      </w:r>
      <w:r w:rsidR="00B472EE" w:rsidRPr="00383638">
        <w:rPr>
          <w:rFonts w:ascii="Arial" w:hAnsi="Arial" w:cs="Arial"/>
          <w:szCs w:val="20"/>
        </w:rPr>
        <w:t>)</w:t>
      </w:r>
      <w:r w:rsidR="00F35E9C" w:rsidRPr="00383638">
        <w:rPr>
          <w:rFonts w:ascii="Arial" w:hAnsi="Arial" w:cs="Arial"/>
          <w:szCs w:val="20"/>
        </w:rPr>
        <w:t>, podání</w:t>
      </w:r>
      <w:r w:rsidR="00B472EE" w:rsidRPr="00383638">
        <w:rPr>
          <w:rFonts w:ascii="Arial" w:hAnsi="Arial" w:cs="Arial"/>
          <w:szCs w:val="20"/>
        </w:rPr>
        <w:t xml:space="preserve"> žádosti </w:t>
      </w:r>
      <w:r w:rsidR="005B5A6C" w:rsidRPr="00383638">
        <w:rPr>
          <w:rFonts w:ascii="Arial" w:hAnsi="Arial" w:cs="Arial"/>
          <w:szCs w:val="20"/>
        </w:rPr>
        <w:t>Z</w:t>
      </w:r>
      <w:r w:rsidR="00CB4A37" w:rsidRPr="00383638">
        <w:rPr>
          <w:rFonts w:ascii="Arial" w:hAnsi="Arial" w:cs="Arial"/>
          <w:szCs w:val="20"/>
        </w:rPr>
        <w:t xml:space="preserve">hotovitelem za </w:t>
      </w:r>
      <w:r w:rsidR="00D82E38" w:rsidRPr="00383638">
        <w:rPr>
          <w:rFonts w:ascii="Arial" w:hAnsi="Arial" w:cs="Arial"/>
          <w:szCs w:val="20"/>
        </w:rPr>
        <w:t>O</w:t>
      </w:r>
      <w:r w:rsidR="00793E5B" w:rsidRPr="00383638">
        <w:rPr>
          <w:rFonts w:ascii="Arial" w:hAnsi="Arial" w:cs="Arial"/>
          <w:szCs w:val="20"/>
        </w:rPr>
        <w:t>bjednatele</w:t>
      </w:r>
      <w:r w:rsidR="00B472EE" w:rsidRPr="00383638">
        <w:rPr>
          <w:rFonts w:ascii="Arial" w:hAnsi="Arial" w:cs="Arial"/>
          <w:szCs w:val="20"/>
        </w:rPr>
        <w:t xml:space="preserve"> </w:t>
      </w:r>
      <w:r w:rsidR="00CB4A37" w:rsidRPr="00383638">
        <w:rPr>
          <w:rFonts w:ascii="Arial" w:hAnsi="Arial" w:cs="Arial"/>
          <w:szCs w:val="20"/>
        </w:rPr>
        <w:t>o</w:t>
      </w:r>
      <w:r w:rsidR="00B472EE" w:rsidRPr="00383638">
        <w:rPr>
          <w:rFonts w:ascii="Arial" w:hAnsi="Arial" w:cs="Arial"/>
          <w:szCs w:val="20"/>
        </w:rPr>
        <w:t xml:space="preserve"> UPOS</w:t>
      </w:r>
      <w:r w:rsidR="00A2407A" w:rsidRPr="00383638">
        <w:rPr>
          <w:rFonts w:ascii="Arial" w:hAnsi="Arial" w:cs="Arial"/>
          <w:szCs w:val="20"/>
        </w:rPr>
        <w:t>.</w:t>
      </w:r>
      <w:r w:rsidR="00464972" w:rsidRPr="00383638">
        <w:rPr>
          <w:rFonts w:ascii="Arial" w:hAnsi="Arial" w:cs="Arial"/>
          <w:szCs w:val="20"/>
        </w:rPr>
        <w:t xml:space="preserve"> </w:t>
      </w:r>
      <w:r w:rsidR="00A2407A" w:rsidRPr="00383638">
        <w:rPr>
          <w:rFonts w:ascii="Arial" w:hAnsi="Arial" w:cs="Arial"/>
          <w:szCs w:val="20"/>
        </w:rPr>
        <w:t xml:space="preserve"> Podaná žádost </w:t>
      </w:r>
      <w:r w:rsidR="00B472EE" w:rsidRPr="00383638">
        <w:rPr>
          <w:rFonts w:ascii="Arial" w:hAnsi="Arial" w:cs="Arial"/>
          <w:szCs w:val="20"/>
        </w:rPr>
        <w:t xml:space="preserve">o UPOS </w:t>
      </w:r>
      <w:r w:rsidR="00A2407A" w:rsidRPr="00383638">
        <w:rPr>
          <w:rFonts w:ascii="Arial" w:hAnsi="Arial" w:cs="Arial"/>
          <w:szCs w:val="20"/>
        </w:rPr>
        <w:t>musí splňovat Podmínky připojení, a to v jejich aktuální podobě.</w:t>
      </w:r>
      <w:r w:rsidR="00464972" w:rsidRPr="00383638">
        <w:rPr>
          <w:rFonts w:ascii="Arial" w:hAnsi="Arial" w:cs="Arial"/>
          <w:szCs w:val="20"/>
        </w:rPr>
        <w:t xml:space="preserve"> Zpracování a dodání všech potřebných dokumentů pro podání žádosti o </w:t>
      </w:r>
      <w:r w:rsidR="00793E5B" w:rsidRPr="00383638">
        <w:rPr>
          <w:rFonts w:ascii="Arial" w:hAnsi="Arial" w:cs="Arial"/>
          <w:szCs w:val="20"/>
        </w:rPr>
        <w:t>umožnění trvalého provozu (dále také jen „</w:t>
      </w:r>
      <w:r w:rsidR="00CB4A37" w:rsidRPr="00383638">
        <w:rPr>
          <w:rFonts w:ascii="Arial" w:hAnsi="Arial" w:cs="Arial"/>
          <w:b/>
          <w:bCs/>
          <w:szCs w:val="20"/>
        </w:rPr>
        <w:t>UTP</w:t>
      </w:r>
      <w:r w:rsidR="00793E5B" w:rsidRPr="00383638">
        <w:rPr>
          <w:rFonts w:ascii="Arial" w:hAnsi="Arial" w:cs="Arial"/>
          <w:szCs w:val="20"/>
        </w:rPr>
        <w:t>“)</w:t>
      </w:r>
      <w:bookmarkEnd w:id="5"/>
      <w:r w:rsidR="000B2E6C" w:rsidRPr="00383638">
        <w:rPr>
          <w:rFonts w:ascii="Arial" w:hAnsi="Arial" w:cs="Arial"/>
          <w:szCs w:val="20"/>
        </w:rPr>
        <w:t>, které musí splňovat Podmínky připojení, a to v jejich aktuální podobě</w:t>
      </w:r>
      <w:r w:rsidR="00464972" w:rsidRPr="00383638">
        <w:rPr>
          <w:rFonts w:ascii="Arial" w:hAnsi="Arial" w:cs="Arial"/>
          <w:szCs w:val="20"/>
        </w:rPr>
        <w:t xml:space="preserve">. </w:t>
      </w:r>
      <w:r w:rsidR="00C4145F" w:rsidRPr="00383638">
        <w:rPr>
          <w:rFonts w:ascii="Arial" w:hAnsi="Arial" w:cs="Arial"/>
          <w:szCs w:val="20"/>
        </w:rPr>
        <w:t xml:space="preserve"> </w:t>
      </w:r>
    </w:p>
    <w:p w14:paraId="46DC76A4" w14:textId="17DAAD17"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w:t>
      </w:r>
      <w:r w:rsidR="00A95EF8">
        <w:rPr>
          <w:rFonts w:cs="Arial"/>
          <w:sz w:val="20"/>
          <w:szCs w:val="20"/>
        </w:rPr>
        <w:t> </w:t>
      </w:r>
      <w:r w:rsidR="009C5AFA" w:rsidRPr="00E32F6E">
        <w:rPr>
          <w:rFonts w:cs="Arial"/>
          <w:sz w:val="20"/>
          <w:szCs w:val="20"/>
        </w:rPr>
        <w:t>realizaci díla</w:t>
      </w:r>
      <w:r w:rsidR="00EA2CAF" w:rsidRPr="00E32F6E">
        <w:rPr>
          <w:rFonts w:cs="Arial"/>
          <w:sz w:val="20"/>
          <w:szCs w:val="20"/>
        </w:rPr>
        <w:t>.</w:t>
      </w:r>
    </w:p>
    <w:p w14:paraId="12C03FCE" w14:textId="5BAE5B56"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00A95EF8">
        <w:rPr>
          <w:rFonts w:cs="Arial"/>
          <w:sz w:val="20"/>
          <w:szCs w:val="20"/>
        </w:rPr>
        <w:t> </w:t>
      </w:r>
      <w:r w:rsidRPr="00E32F6E">
        <w:rPr>
          <w:rFonts w:cs="Arial"/>
          <w:sz w:val="20"/>
          <w:szCs w:val="20"/>
        </w:rPr>
        <w:t xml:space="preserve">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0840DC7C"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w:t>
      </w:r>
      <w:r w:rsidR="009D772F">
        <w:rPr>
          <w:rFonts w:cs="Arial"/>
          <w:sz w:val="20"/>
          <w:szCs w:val="20"/>
        </w:rPr>
        <w:t>/pracoviště</w:t>
      </w:r>
      <w:r w:rsidRPr="00E32F6E">
        <w:rPr>
          <w:rFonts w:cs="Arial"/>
          <w:sz w:val="20"/>
          <w:szCs w:val="20"/>
        </w:rPr>
        <w:t>, vybavení staveniště</w:t>
      </w:r>
      <w:r w:rsidR="009D772F">
        <w:rPr>
          <w:rFonts w:cs="Arial"/>
          <w:sz w:val="20"/>
          <w:szCs w:val="20"/>
        </w:rPr>
        <w:t>/pracoviště</w:t>
      </w:r>
      <w:r w:rsidRPr="00E32F6E">
        <w:rPr>
          <w:rFonts w:cs="Arial"/>
          <w:sz w:val="20"/>
          <w:szCs w:val="20"/>
        </w:rPr>
        <w:t>, zabezpečení staveniště</w:t>
      </w:r>
      <w:r w:rsidR="009D772F">
        <w:rPr>
          <w:rFonts w:cs="Arial"/>
          <w:sz w:val="20"/>
          <w:szCs w:val="20"/>
        </w:rPr>
        <w:t>/pracoviště</w:t>
      </w:r>
      <w:r w:rsidRPr="00E32F6E">
        <w:rPr>
          <w:rFonts w:cs="Arial"/>
          <w:sz w:val="20"/>
          <w:szCs w:val="20"/>
        </w:rPr>
        <w:t>, doprava na staveništi</w:t>
      </w:r>
      <w:r w:rsidR="009D772F">
        <w:rPr>
          <w:rFonts w:cs="Arial"/>
          <w:sz w:val="20"/>
          <w:szCs w:val="20"/>
        </w:rPr>
        <w:t>/pracovišti</w:t>
      </w:r>
      <w:r w:rsidRPr="00E32F6E">
        <w:rPr>
          <w:rFonts w:cs="Arial"/>
          <w:sz w:val="20"/>
          <w:szCs w:val="20"/>
        </w:rPr>
        <w:t xml:space="preserve"> a zrušení staveniště</w:t>
      </w:r>
      <w:r w:rsidR="009D772F">
        <w:rPr>
          <w:rFonts w:cs="Arial"/>
          <w:sz w:val="20"/>
          <w:szCs w:val="20"/>
        </w:rPr>
        <w:t>/pracoviště</w:t>
      </w:r>
      <w:r w:rsidRPr="00E32F6E">
        <w:rPr>
          <w:rFonts w:cs="Arial"/>
          <w:sz w:val="20"/>
          <w:szCs w:val="20"/>
        </w:rPr>
        <w:t>.</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lastRenderedPageBreak/>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2DC51D2C"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w:t>
      </w:r>
      <w:r w:rsidR="00A95EF8">
        <w:rPr>
          <w:rFonts w:cs="Arial"/>
          <w:sz w:val="20"/>
          <w:szCs w:val="20"/>
        </w:rPr>
        <w:t>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95EF8">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5B66EFE4"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Veškerá dokumentace k</w:t>
      </w:r>
      <w:r w:rsidR="000B2E6C">
        <w:rPr>
          <w:rFonts w:cs="Arial"/>
          <w:sz w:val="20"/>
          <w:szCs w:val="20"/>
        </w:rPr>
        <w:t> </w:t>
      </w:r>
      <w:r w:rsidRPr="003926C6">
        <w:rPr>
          <w:rFonts w:cs="Arial"/>
          <w:sz w:val="20"/>
          <w:szCs w:val="20"/>
        </w:rPr>
        <w:t>Dílu</w:t>
      </w:r>
      <w:r w:rsidR="000B2E6C">
        <w:rPr>
          <w:rFonts w:cs="Arial"/>
          <w:sz w:val="20"/>
          <w:szCs w:val="20"/>
        </w:rPr>
        <w:t xml:space="preserve"> </w:t>
      </w:r>
      <w:r w:rsidRPr="003926C6">
        <w:rPr>
          <w:rFonts w:cs="Arial"/>
          <w:sz w:val="20"/>
          <w:szCs w:val="20"/>
        </w:rPr>
        <w:t xml:space="preserve">a to zejména podklady pro závěrečnou kontrolní prohlídku </w:t>
      </w:r>
      <w:r w:rsidR="001A6A3C">
        <w:rPr>
          <w:rFonts w:cs="Arial"/>
          <w:sz w:val="20"/>
          <w:szCs w:val="20"/>
        </w:rPr>
        <w:t>d</w:t>
      </w:r>
      <w:r w:rsidRPr="003926C6">
        <w:rPr>
          <w:rFonts w:cs="Arial"/>
          <w:sz w:val="20"/>
          <w:szCs w:val="20"/>
        </w:rPr>
        <w:t>íla, technické listy a prohlášení o shodě v</w:t>
      </w:r>
      <w:r w:rsidR="00A95EF8">
        <w:rPr>
          <w:rFonts w:cs="Arial"/>
          <w:sz w:val="20"/>
          <w:szCs w:val="20"/>
        </w:rPr>
        <w:t> </w:t>
      </w:r>
      <w:r w:rsidRPr="003926C6">
        <w:rPr>
          <w:rFonts w:cs="Arial"/>
          <w:sz w:val="20"/>
          <w:szCs w:val="20"/>
        </w:rPr>
        <w:t>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00A95EF8" w:rsidRPr="003926C6">
        <w:rPr>
          <w:rFonts w:cs="Arial"/>
          <w:sz w:val="20"/>
          <w:szCs w:val="20"/>
        </w:rPr>
        <w:t>V</w:t>
      </w:r>
      <w:r w:rsidRPr="003926C6">
        <w:rPr>
          <w:rFonts w:cs="Arial"/>
          <w:sz w:val="20"/>
          <w:szCs w:val="20"/>
        </w:rPr>
        <w:t xml:space="preserve">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doklady o likvidaci odpadů z</w:t>
      </w:r>
      <w:r w:rsidR="00A95EF8">
        <w:rPr>
          <w:rFonts w:cs="Arial"/>
          <w:sz w:val="20"/>
          <w:szCs w:val="20"/>
        </w:rPr>
        <w:t> </w:t>
      </w:r>
      <w:r w:rsidRPr="003926C6">
        <w:rPr>
          <w:rFonts w:cs="Arial"/>
          <w:sz w:val="20"/>
          <w:szCs w:val="20"/>
        </w:rPr>
        <w:t>montáže, prohlášení o souladu s</w:t>
      </w:r>
      <w:r w:rsidR="00A95EF8">
        <w:rPr>
          <w:rFonts w:cs="Arial"/>
          <w:sz w:val="20"/>
          <w:szCs w:val="20"/>
        </w:rPr>
        <w:t> </w:t>
      </w:r>
      <w:r w:rsidRPr="003926C6">
        <w:rPr>
          <w:rFonts w:cs="Arial"/>
          <w:sz w:val="20"/>
          <w:szCs w:val="20"/>
        </w:rPr>
        <w:t xml:space="preserve">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170DEC33"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w:t>
      </w:r>
      <w:r w:rsidR="00A95EF8">
        <w:rPr>
          <w:rFonts w:cs="Arial"/>
          <w:sz w:val="20"/>
          <w:szCs w:val="20"/>
        </w:rPr>
        <w:t> </w:t>
      </w:r>
      <w:r w:rsidRPr="003926C6">
        <w:rPr>
          <w:rFonts w:cs="Arial"/>
          <w:sz w:val="20"/>
          <w:szCs w:val="20"/>
        </w:rPr>
        <w:t>rozsahu potřebných autorizací, certifikací, živnostenských oprávnění, koordinace BOZP a podobně.</w:t>
      </w:r>
    </w:p>
    <w:p w14:paraId="6520AC58" w14:textId="492D5AF9"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w:t>
      </w:r>
      <w:r w:rsidR="00A95EF8">
        <w:rPr>
          <w:rFonts w:cs="Arial"/>
          <w:sz w:val="20"/>
          <w:szCs w:val="20"/>
        </w:rPr>
        <w:t> </w:t>
      </w:r>
      <w:r w:rsidR="00047CE5">
        <w:rPr>
          <w:rFonts w:cs="Arial"/>
          <w:sz w:val="20"/>
          <w:szCs w:val="20"/>
        </w:rPr>
        <w:t>rám</w:t>
      </w:r>
      <w:r w:rsidR="00331812">
        <w:rPr>
          <w:rFonts w:cs="Arial"/>
          <w:sz w:val="20"/>
          <w:szCs w:val="20"/>
        </w:rPr>
        <w:t>ci ověřovacího provozu po dobu 3</w:t>
      </w:r>
      <w:r w:rsidR="00047CE5">
        <w:rPr>
          <w:rFonts w:cs="Arial"/>
          <w:sz w:val="20"/>
          <w:szCs w:val="20"/>
        </w:rPr>
        <w:t xml:space="preserve">0 kalendářních dnů </w:t>
      </w:r>
      <w:ins w:id="6" w:author="Hošková Lenka" w:date="2024-01-11T09:40:00Z">
        <w:r w:rsidR="000474B1">
          <w:rPr>
            <w:rFonts w:cs="Arial"/>
            <w:sz w:val="20"/>
            <w:szCs w:val="20"/>
          </w:rPr>
          <w:t xml:space="preserve">před </w:t>
        </w:r>
      </w:ins>
      <w:del w:id="7" w:author="Hošková Lenka" w:date="2024-01-11T09:40:00Z">
        <w:r w:rsidR="00047CE5" w:rsidDel="000474B1">
          <w:rPr>
            <w:rFonts w:cs="Arial"/>
            <w:sz w:val="20"/>
            <w:szCs w:val="20"/>
          </w:rPr>
          <w:delText>po</w:delText>
        </w:r>
      </w:del>
      <w:r w:rsidR="00047CE5">
        <w:rPr>
          <w:rFonts w:cs="Arial"/>
          <w:sz w:val="20"/>
          <w:szCs w:val="20"/>
        </w:rPr>
        <w:t xml:space="preserve"> předání</w:t>
      </w:r>
      <w:ins w:id="8" w:author="Hošková Lenka" w:date="2024-01-11T09:40:00Z">
        <w:r w:rsidR="000474B1">
          <w:rPr>
            <w:rFonts w:cs="Arial"/>
            <w:sz w:val="20"/>
            <w:szCs w:val="20"/>
          </w:rPr>
          <w:t>m</w:t>
        </w:r>
      </w:ins>
      <w:r w:rsidR="00047CE5">
        <w:rPr>
          <w:rFonts w:cs="Arial"/>
          <w:sz w:val="20"/>
          <w:szCs w:val="20"/>
        </w:rPr>
        <w:t xml:space="preserve"> a převzetí</w:t>
      </w:r>
      <w:ins w:id="9" w:author="Hošková Lenka" w:date="2024-01-11T09:40:00Z">
        <w:r w:rsidR="000474B1">
          <w:rPr>
            <w:rFonts w:cs="Arial"/>
            <w:sz w:val="20"/>
            <w:szCs w:val="20"/>
          </w:rPr>
          <w:t>m</w:t>
        </w:r>
      </w:ins>
      <w:r w:rsidR="00047CE5">
        <w:rPr>
          <w:rFonts w:cs="Arial"/>
          <w:sz w:val="20"/>
          <w:szCs w:val="20"/>
        </w:rPr>
        <w:t xml:space="preserve"> díla.</w:t>
      </w:r>
    </w:p>
    <w:p w14:paraId="31809E3C" w14:textId="2ED7B0C4"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w:t>
      </w:r>
      <w:r w:rsidR="00D544CA">
        <w:rPr>
          <w:rFonts w:cs="Arial"/>
          <w:sz w:val="20"/>
          <w:szCs w:val="20"/>
        </w:rPr>
        <w:t xml:space="preserve"> Objednatele</w:t>
      </w:r>
      <w:r w:rsidRPr="00E32F6E">
        <w:rPr>
          <w:rFonts w:cs="Arial"/>
          <w:sz w:val="20"/>
          <w:szCs w:val="20"/>
        </w:rPr>
        <w:t>, včetně poučení o bezpečnosti práce</w:t>
      </w:r>
      <w:r w:rsidR="001163AF" w:rsidRPr="00E32F6E">
        <w:rPr>
          <w:rFonts w:cs="Arial"/>
          <w:sz w:val="20"/>
          <w:szCs w:val="20"/>
        </w:rPr>
        <w:t>.</w:t>
      </w:r>
      <w:r w:rsidRPr="00E32F6E">
        <w:rPr>
          <w:rFonts w:cs="Arial"/>
          <w:sz w:val="20"/>
          <w:szCs w:val="20"/>
        </w:rPr>
        <w:t xml:space="preserve"> </w:t>
      </w:r>
    </w:p>
    <w:p w14:paraId="2E433DB6" w14:textId="678EE17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Dodání veškerého softwarového vybavení (včetně poskytnutí licenčních práv), je-li ho třeba k</w:t>
      </w:r>
      <w:r w:rsidR="00A95EF8">
        <w:rPr>
          <w:rFonts w:cs="Arial"/>
          <w:sz w:val="20"/>
          <w:szCs w:val="20"/>
        </w:rPr>
        <w:t> </w:t>
      </w:r>
      <w:r w:rsidRPr="00E32F6E">
        <w:rPr>
          <w:rFonts w:cs="Arial"/>
          <w:sz w:val="20"/>
          <w:szCs w:val="20"/>
        </w:rPr>
        <w:t xml:space="preserve">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w:t>
      </w:r>
      <w:r w:rsidR="00A95EF8">
        <w:rPr>
          <w:rFonts w:cs="Arial"/>
          <w:sz w:val="20"/>
          <w:szCs w:val="20"/>
        </w:rPr>
        <w:t> </w:t>
      </w:r>
      <w:r w:rsidR="00EA10E6" w:rsidRPr="00E32F6E">
        <w:rPr>
          <w:rFonts w:cs="Arial"/>
          <w:sz w:val="20"/>
          <w:szCs w:val="20"/>
        </w:rPr>
        <w:t>rámci předání softwarového vybavení budou předány i nezbytné kódy a hesla pro řádnou funkci.</w:t>
      </w:r>
    </w:p>
    <w:p w14:paraId="57B0EF05" w14:textId="417A925F"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sidR="002F350C">
        <w:rPr>
          <w:rFonts w:cs="Arial"/>
          <w:sz w:val="20"/>
          <w:szCs w:val="20"/>
        </w:rPr>
        <w:t>O</w:t>
      </w:r>
      <w:r>
        <w:rPr>
          <w:rFonts w:cs="Arial"/>
          <w:sz w:val="20"/>
          <w:szCs w:val="20"/>
        </w:rPr>
        <w:t>bjednatele</w:t>
      </w:r>
      <w:r w:rsidRPr="006414F6">
        <w:rPr>
          <w:rFonts w:cs="Arial"/>
          <w:sz w:val="20"/>
          <w:szCs w:val="20"/>
        </w:rPr>
        <w:t xml:space="preserve"> a z</w:t>
      </w:r>
      <w:r w:rsidR="00A95EF8">
        <w:rPr>
          <w:rFonts w:cs="Arial"/>
          <w:sz w:val="20"/>
          <w:szCs w:val="20"/>
        </w:rPr>
        <w:t> </w:t>
      </w:r>
      <w:r w:rsidRPr="006414F6">
        <w:rPr>
          <w:rFonts w:cs="Arial"/>
          <w:sz w:val="20"/>
          <w:szCs w:val="20"/>
        </w:rPr>
        <w:t xml:space="preserve">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14018633" w:rsidR="00EA10E6" w:rsidRDefault="00EA10E6" w:rsidP="00791963">
      <w:pPr>
        <w:pStyle w:val="4sltext"/>
        <w:numPr>
          <w:ilvl w:val="0"/>
          <w:numId w:val="14"/>
        </w:numPr>
        <w:spacing w:after="60"/>
        <w:rPr>
          <w:rFonts w:cs="Arial"/>
          <w:sz w:val="20"/>
          <w:szCs w:val="20"/>
        </w:rPr>
      </w:pPr>
      <w:r w:rsidRPr="00E32F6E">
        <w:rPr>
          <w:rFonts w:cs="Arial"/>
          <w:sz w:val="20"/>
          <w:szCs w:val="20"/>
        </w:rPr>
        <w:t>Případně jiné dokumentace, certifikace, protokoly, zkoušky, posudky a jiné služby, které jsou nezbytné k</w:t>
      </w:r>
      <w:r w:rsidR="00A95EF8">
        <w:rPr>
          <w:rFonts w:cs="Arial"/>
          <w:sz w:val="20"/>
          <w:szCs w:val="20"/>
        </w:rPr>
        <w:t> </w:t>
      </w:r>
      <w:r w:rsidRPr="00E32F6E">
        <w:rPr>
          <w:rFonts w:cs="Arial"/>
          <w:sz w:val="20"/>
          <w:szCs w:val="20"/>
        </w:rPr>
        <w:t>řádnému provedení díla v</w:t>
      </w:r>
      <w:r w:rsidR="00A95EF8">
        <w:rPr>
          <w:rFonts w:cs="Arial"/>
          <w:sz w:val="20"/>
          <w:szCs w:val="20"/>
        </w:rPr>
        <w:t> </w:t>
      </w:r>
      <w:r w:rsidRPr="00E32F6E">
        <w:rPr>
          <w:rFonts w:cs="Arial"/>
          <w:sz w:val="20"/>
          <w:szCs w:val="20"/>
        </w:rPr>
        <w:t xml:space="preserve">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48672617"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které jsou nezbytné k</w:t>
      </w:r>
      <w:r w:rsidR="00A95EF8">
        <w:rPr>
          <w:rFonts w:cs="Arial"/>
          <w:sz w:val="20"/>
          <w:szCs w:val="20"/>
        </w:rPr>
        <w:t> </w:t>
      </w:r>
      <w:r w:rsidRPr="00E32F6E">
        <w:rPr>
          <w:rFonts w:cs="Arial"/>
          <w:sz w:val="20"/>
          <w:szCs w:val="20"/>
        </w:rPr>
        <w:t>řádnému provedení díla v</w:t>
      </w:r>
      <w:r w:rsidR="00A95EF8">
        <w:rPr>
          <w:rFonts w:cs="Arial"/>
          <w:sz w:val="20"/>
          <w:szCs w:val="20"/>
        </w:rPr>
        <w:t> </w:t>
      </w:r>
      <w:r w:rsidRPr="00E32F6E">
        <w:rPr>
          <w:rFonts w:cs="Arial"/>
          <w:sz w:val="20"/>
          <w:szCs w:val="20"/>
        </w:rPr>
        <w:t xml:space="preserve">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545A686F"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w:t>
      </w:r>
      <w:r w:rsidR="002F350C">
        <w:rPr>
          <w:rFonts w:cs="Arial"/>
          <w:sz w:val="20"/>
          <w:szCs w:val="20"/>
        </w:rPr>
        <w:t>O</w:t>
      </w:r>
      <w:r w:rsidRPr="00F67486">
        <w:rPr>
          <w:rFonts w:cs="Arial"/>
          <w:sz w:val="20"/>
          <w:szCs w:val="20"/>
        </w:rPr>
        <w:t>bjednatele obdržel veškeré informace a podklady potřebné k</w:t>
      </w:r>
      <w:r w:rsidR="00A95EF8">
        <w:rPr>
          <w:rFonts w:cs="Arial"/>
          <w:sz w:val="20"/>
          <w:szCs w:val="20"/>
        </w:rPr>
        <w:t> </w:t>
      </w:r>
      <w:r w:rsidRPr="00F67486">
        <w:rPr>
          <w:rFonts w:cs="Arial"/>
          <w:sz w:val="20"/>
          <w:szCs w:val="20"/>
        </w:rPr>
        <w:t xml:space="preserve">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V</w:t>
      </w:r>
      <w:r w:rsidR="00A95EF8">
        <w:rPr>
          <w:rFonts w:cs="Arial"/>
          <w:sz w:val="20"/>
          <w:szCs w:val="20"/>
        </w:rPr>
        <w:t> </w:t>
      </w:r>
      <w:r w:rsidR="00644188" w:rsidRPr="00D36CBF">
        <w:rPr>
          <w:rFonts w:cs="Arial"/>
          <w:sz w:val="20"/>
          <w:szCs w:val="20"/>
        </w:rPr>
        <w:t xml:space="preserve">případě, že </w:t>
      </w:r>
      <w:r w:rsidR="005B5A6C">
        <w:rPr>
          <w:rFonts w:cs="Arial"/>
          <w:sz w:val="20"/>
          <w:szCs w:val="20"/>
        </w:rPr>
        <w:t>Z</w:t>
      </w:r>
      <w:r w:rsidR="00644188" w:rsidRPr="00D36CBF">
        <w:rPr>
          <w:rFonts w:cs="Arial"/>
          <w:sz w:val="20"/>
          <w:szCs w:val="20"/>
        </w:rPr>
        <w:t xml:space="preserve">hotovitel po podpisu této smlouvy zjistí případné vady zadání pro provedení </w:t>
      </w:r>
      <w:r w:rsidR="00993C7E">
        <w:rPr>
          <w:rFonts w:cs="Arial"/>
          <w:sz w:val="20"/>
          <w:szCs w:val="20"/>
        </w:rPr>
        <w:t>d</w:t>
      </w:r>
      <w:r w:rsidR="00644188" w:rsidRPr="00D36CBF">
        <w:rPr>
          <w:rFonts w:cs="Arial"/>
          <w:sz w:val="20"/>
          <w:szCs w:val="20"/>
        </w:rPr>
        <w:t xml:space="preserve">íla, je povinen </w:t>
      </w:r>
      <w:r w:rsidR="009441C1">
        <w:rPr>
          <w:rFonts w:cs="Arial"/>
          <w:sz w:val="20"/>
          <w:szCs w:val="20"/>
        </w:rPr>
        <w:t>O</w:t>
      </w:r>
      <w:r w:rsidR="00644188" w:rsidRPr="00D36CBF">
        <w:rPr>
          <w:rFonts w:cs="Arial"/>
          <w:sz w:val="20"/>
          <w:szCs w:val="20"/>
        </w:rPr>
        <w:t>bjednatele bezodkladně upozornit na všechny takto zjištěné vady, neúplnosti či nevhodnost řešení s</w:t>
      </w:r>
      <w:r w:rsidR="00A95EF8">
        <w:rPr>
          <w:rFonts w:cs="Arial"/>
          <w:sz w:val="20"/>
          <w:szCs w:val="20"/>
        </w:rPr>
        <w:t> </w:t>
      </w:r>
      <w:r w:rsidR="00644188" w:rsidRPr="00D36CBF">
        <w:rPr>
          <w:rFonts w:cs="Arial"/>
          <w:sz w:val="20"/>
          <w:szCs w:val="20"/>
        </w:rPr>
        <w:t xml:space="preserve">tím, že ze strany </w:t>
      </w:r>
      <w:r w:rsidR="005B5A6C">
        <w:rPr>
          <w:rFonts w:cs="Arial"/>
          <w:sz w:val="20"/>
          <w:szCs w:val="20"/>
        </w:rPr>
        <w:t>Z</w:t>
      </w:r>
      <w:r w:rsidR="00644188" w:rsidRPr="00D36CBF">
        <w:rPr>
          <w:rFonts w:cs="Arial"/>
          <w:sz w:val="20"/>
          <w:szCs w:val="20"/>
        </w:rPr>
        <w:t>hotovitele již nebude možné uplatnit v</w:t>
      </w:r>
      <w:r w:rsidR="00A95EF8">
        <w:rPr>
          <w:rFonts w:cs="Arial"/>
          <w:sz w:val="20"/>
          <w:szCs w:val="20"/>
        </w:rPr>
        <w:t> </w:t>
      </w:r>
      <w:r w:rsidR="00644188" w:rsidRPr="00D36CBF">
        <w:rPr>
          <w:rFonts w:cs="Arial"/>
          <w:sz w:val="20"/>
          <w:szCs w:val="20"/>
        </w:rPr>
        <w:t>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w:t>
      </w:r>
      <w:r w:rsidR="00A95EF8">
        <w:rPr>
          <w:rFonts w:cs="Arial"/>
          <w:sz w:val="20"/>
          <w:szCs w:val="20"/>
        </w:rPr>
        <w:t> </w:t>
      </w:r>
      <w:r w:rsidR="00644188" w:rsidRPr="00D36CBF">
        <w:rPr>
          <w:rFonts w:cs="Arial"/>
          <w:sz w:val="20"/>
          <w:szCs w:val="20"/>
        </w:rPr>
        <w:t>důvodů korekce zjištěných vad, jestliže nesplnil tuto oznamovací povinnost bez zbytečného odkladu poté, co vady, neúplnosti či nevhodnosti zjistil nebo mohl zjistit.</w:t>
      </w:r>
    </w:p>
    <w:p w14:paraId="3A4A17FD" w14:textId="4CFD2497"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disponuje odbornými a technickými znalostmi</w:t>
      </w:r>
      <w:r w:rsidR="00E16BEB">
        <w:rPr>
          <w:rFonts w:cs="Arial"/>
          <w:sz w:val="20"/>
          <w:szCs w:val="20"/>
        </w:rPr>
        <w:t xml:space="preserve"> (včetně znalosti Podmínek připojení)</w:t>
      </w:r>
      <w:r w:rsidRPr="0098323F">
        <w:rPr>
          <w:rFonts w:cs="Arial"/>
          <w:sz w:val="20"/>
          <w:szCs w:val="20"/>
        </w:rPr>
        <w:t xml:space="preserve"> potřebnými k</w:t>
      </w:r>
      <w:r w:rsidR="00A95EF8">
        <w:rPr>
          <w:rFonts w:cs="Arial"/>
          <w:sz w:val="20"/>
          <w:szCs w:val="20"/>
        </w:rPr>
        <w:t> </w:t>
      </w:r>
      <w:r w:rsidRPr="0098323F">
        <w:rPr>
          <w:rFonts w:cs="Arial"/>
          <w:sz w:val="20"/>
          <w:szCs w:val="20"/>
        </w:rPr>
        <w:t>provedení díla v</w:t>
      </w:r>
      <w:r w:rsidR="00A95EF8">
        <w:rPr>
          <w:rFonts w:cs="Arial"/>
          <w:sz w:val="20"/>
          <w:szCs w:val="20"/>
        </w:rPr>
        <w:t> </w:t>
      </w:r>
      <w:r w:rsidRPr="0098323F">
        <w:rPr>
          <w:rFonts w:cs="Arial"/>
          <w:sz w:val="20"/>
          <w:szCs w:val="20"/>
        </w:rPr>
        <w:t xml:space="preserve">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Zhotoviteli nejsou známy žádné překážky, které by mu v</w:t>
      </w:r>
      <w:r w:rsidR="00A95EF8">
        <w:rPr>
          <w:rFonts w:cs="Arial"/>
          <w:sz w:val="20"/>
          <w:szCs w:val="20"/>
        </w:rPr>
        <w:t> </w:t>
      </w:r>
      <w:r>
        <w:rPr>
          <w:rFonts w:cs="Arial"/>
          <w:sz w:val="20"/>
          <w:szCs w:val="20"/>
        </w:rPr>
        <w:t xml:space="preserve">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6E64E9DC"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v</w:t>
      </w:r>
      <w:r w:rsidR="00A95EF8">
        <w:rPr>
          <w:rFonts w:cs="Arial"/>
          <w:sz w:val="20"/>
          <w:szCs w:val="20"/>
        </w:rPr>
        <w:t> </w:t>
      </w:r>
      <w:r w:rsidR="00701269">
        <w:rPr>
          <w:rFonts w:cs="Arial"/>
          <w:sz w:val="20"/>
          <w:szCs w:val="20"/>
        </w:rPr>
        <w:t xml:space="preserve">termínech podle následujícího </w:t>
      </w:r>
      <w:r w:rsidR="00D926CD">
        <w:rPr>
          <w:rFonts w:cs="Arial"/>
          <w:sz w:val="20"/>
          <w:szCs w:val="20"/>
        </w:rPr>
        <w:t>závazného harmonogramu s</w:t>
      </w:r>
      <w:r w:rsidR="00A95EF8">
        <w:rPr>
          <w:rFonts w:cs="Arial"/>
          <w:sz w:val="20"/>
          <w:szCs w:val="20"/>
        </w:rPr>
        <w:t> </w:t>
      </w:r>
      <w:r w:rsidR="00D926CD" w:rsidRPr="00E26966">
        <w:rPr>
          <w:rFonts w:cs="Arial"/>
          <w:sz w:val="20"/>
          <w:szCs w:val="20"/>
        </w:rPr>
        <w:t>těmito milníky:</w:t>
      </w:r>
    </w:p>
    <w:p w14:paraId="67539E37" w14:textId="14A38193"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 xml:space="preserve">smlouvy </w:t>
      </w:r>
      <w:r w:rsidR="000B4CF7">
        <w:rPr>
          <w:rFonts w:cs="Arial"/>
          <w:sz w:val="20"/>
          <w:szCs w:val="20"/>
        </w:rPr>
        <w:t xml:space="preserve">o </w:t>
      </w:r>
      <w:r w:rsidR="000B4CF7" w:rsidRPr="2D90710F">
        <w:rPr>
          <w:rFonts w:cs="Arial"/>
          <w:sz w:val="20"/>
          <w:szCs w:val="20"/>
        </w:rPr>
        <w:t>dodání a instalaci FVE</w:t>
      </w:r>
      <w:r w:rsidRPr="005A2FD9">
        <w:rPr>
          <w:rFonts w:cs="Arial"/>
          <w:sz w:val="20"/>
          <w:szCs w:val="20"/>
        </w:rPr>
        <w:t>.</w:t>
      </w:r>
    </w:p>
    <w:p w14:paraId="27204E00" w14:textId="5B20E711"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E7EDA">
        <w:rPr>
          <w:rFonts w:cs="Arial"/>
          <w:sz w:val="20"/>
          <w:szCs w:val="20"/>
        </w:rPr>
        <w:t>O</w:t>
      </w:r>
      <w:r w:rsidRPr="005A2FD9">
        <w:rPr>
          <w:rFonts w:cs="Arial"/>
          <w:sz w:val="20"/>
          <w:szCs w:val="20"/>
        </w:rPr>
        <w:t>bjednatele k</w:t>
      </w:r>
      <w:r w:rsidR="00A95EF8">
        <w:rPr>
          <w:rFonts w:cs="Arial"/>
          <w:sz w:val="20"/>
          <w:szCs w:val="20"/>
        </w:rPr>
        <w:t> </w:t>
      </w:r>
      <w:r w:rsidRPr="005A2FD9">
        <w:rPr>
          <w:rFonts w:cs="Arial"/>
          <w:sz w:val="20"/>
          <w:szCs w:val="20"/>
        </w:rPr>
        <w:t>předané Realizační dokumentaci stavby</w:t>
      </w:r>
      <w:r w:rsidR="005B57B9">
        <w:rPr>
          <w:rFonts w:cs="Arial"/>
          <w:sz w:val="20"/>
          <w:szCs w:val="20"/>
        </w:rPr>
        <w:t xml:space="preserve"> každé FVE</w:t>
      </w:r>
      <w:r w:rsidRPr="005A2FD9">
        <w:rPr>
          <w:rFonts w:cs="Arial"/>
          <w:sz w:val="20"/>
          <w:szCs w:val="20"/>
        </w:rPr>
        <w:t xml:space="preserve"> se zaslání</w:t>
      </w:r>
      <w:r w:rsidR="005A450F" w:rsidRPr="005A2FD9">
        <w:rPr>
          <w:rFonts w:cs="Arial"/>
          <w:sz w:val="20"/>
          <w:szCs w:val="20"/>
        </w:rPr>
        <w:t>m</w:t>
      </w:r>
      <w:r w:rsidRPr="005A2FD9">
        <w:rPr>
          <w:rFonts w:cs="Arial"/>
          <w:sz w:val="20"/>
          <w:szCs w:val="20"/>
        </w:rPr>
        <w:t xml:space="preserve"> souhlasného stanoviska v</w:t>
      </w:r>
      <w:r w:rsidR="00A95EF8">
        <w:rPr>
          <w:rFonts w:cs="Arial"/>
          <w:sz w:val="20"/>
          <w:szCs w:val="20"/>
        </w:rPr>
        <w:t> </w:t>
      </w:r>
      <w:r w:rsidRPr="005A2FD9">
        <w:rPr>
          <w:rFonts w:cs="Arial"/>
          <w:sz w:val="20"/>
          <w:szCs w:val="20"/>
        </w:rPr>
        <w:t>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005B57B9">
        <w:rPr>
          <w:rFonts w:cs="Arial"/>
          <w:sz w:val="20"/>
          <w:szCs w:val="20"/>
        </w:rPr>
        <w:t>Z</w:t>
      </w:r>
      <w:r w:rsidRPr="00E26966">
        <w:rPr>
          <w:rFonts w:cs="Arial"/>
          <w:sz w:val="20"/>
          <w:szCs w:val="20"/>
        </w:rPr>
        <w:t>hotovitelem</w:t>
      </w:r>
      <w:r w:rsidR="008B61BB" w:rsidRPr="00E26966">
        <w:rPr>
          <w:rFonts w:cs="Arial"/>
          <w:sz w:val="20"/>
          <w:szCs w:val="20"/>
        </w:rPr>
        <w:t>. V</w:t>
      </w:r>
      <w:r w:rsidR="00A95EF8">
        <w:rPr>
          <w:rFonts w:cs="Arial"/>
          <w:sz w:val="20"/>
          <w:szCs w:val="20"/>
        </w:rPr>
        <w:t> </w:t>
      </w:r>
      <w:r w:rsidR="008B61BB" w:rsidRPr="00E26966">
        <w:rPr>
          <w:rFonts w:cs="Arial"/>
          <w:sz w:val="20"/>
          <w:szCs w:val="20"/>
        </w:rPr>
        <w:t xml:space="preserve">rámci souhlasného stanoviska </w:t>
      </w:r>
      <w:r w:rsidR="005B57B9">
        <w:rPr>
          <w:rFonts w:cs="Arial"/>
          <w:sz w:val="20"/>
          <w:szCs w:val="20"/>
        </w:rPr>
        <w:t>O</w:t>
      </w:r>
      <w:r w:rsidR="008B61BB" w:rsidRPr="00E26966">
        <w:rPr>
          <w:rFonts w:cs="Arial"/>
          <w:sz w:val="20"/>
          <w:szCs w:val="20"/>
        </w:rPr>
        <w:t>bjednatel poskytne Zhotoviteli i všechny místní provozní předpisy, které platí v</w:t>
      </w:r>
      <w:r w:rsidR="00A95EF8">
        <w:rPr>
          <w:rFonts w:cs="Arial"/>
          <w:sz w:val="20"/>
          <w:szCs w:val="20"/>
        </w:rPr>
        <w:t> </w:t>
      </w:r>
      <w:r w:rsidR="008B61BB" w:rsidRPr="00E26966">
        <w:rPr>
          <w:rFonts w:cs="Arial"/>
          <w:sz w:val="20"/>
          <w:szCs w:val="20"/>
        </w:rPr>
        <w:t xml:space="preserve">areálu </w:t>
      </w:r>
      <w:r w:rsidR="00A20F07">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61909F93" w:rsidR="00D926CD" w:rsidRDefault="00701269" w:rsidP="00D926CD">
      <w:pPr>
        <w:pStyle w:val="4sltext"/>
        <w:numPr>
          <w:ilvl w:val="2"/>
          <w:numId w:val="2"/>
        </w:numPr>
        <w:rPr>
          <w:rFonts w:cs="Arial"/>
          <w:sz w:val="20"/>
          <w:szCs w:val="20"/>
        </w:rPr>
      </w:pPr>
      <w:r>
        <w:rPr>
          <w:rFonts w:cs="Arial"/>
          <w:sz w:val="20"/>
          <w:szCs w:val="20"/>
        </w:rPr>
        <w:lastRenderedPageBreak/>
        <w:t xml:space="preserve">Předání </w:t>
      </w:r>
      <w:r w:rsidR="00001BFE">
        <w:rPr>
          <w:rFonts w:cs="Arial"/>
          <w:sz w:val="20"/>
          <w:szCs w:val="20"/>
        </w:rPr>
        <w:t>s</w:t>
      </w:r>
      <w:r>
        <w:rPr>
          <w:rFonts w:cs="Arial"/>
          <w:sz w:val="20"/>
          <w:szCs w:val="20"/>
        </w:rPr>
        <w:t>taveniště</w:t>
      </w:r>
      <w:r w:rsidR="00001BFE">
        <w:rPr>
          <w:rFonts w:cs="Arial"/>
          <w:sz w:val="20"/>
          <w:szCs w:val="20"/>
        </w:rPr>
        <w:t>/pracoviště</w:t>
      </w:r>
      <w:r>
        <w:rPr>
          <w:rFonts w:cs="Arial"/>
          <w:sz w:val="20"/>
          <w:szCs w:val="20"/>
        </w:rPr>
        <w:t xml:space="preserve"> s</w:t>
      </w:r>
      <w:r w:rsidR="00A95EF8">
        <w:rPr>
          <w:rFonts w:cs="Arial"/>
          <w:sz w:val="20"/>
          <w:szCs w:val="20"/>
        </w:rPr>
        <w:t> </w:t>
      </w:r>
      <w:r>
        <w:rPr>
          <w:rFonts w:cs="Arial"/>
          <w:sz w:val="20"/>
          <w:szCs w:val="20"/>
        </w:rPr>
        <w:t xml:space="preserve">podpisem </w:t>
      </w:r>
      <w:r w:rsidRPr="00E26966">
        <w:rPr>
          <w:rFonts w:cs="Arial"/>
          <w:sz w:val="20"/>
          <w:szCs w:val="20"/>
        </w:rPr>
        <w:t xml:space="preserve">protokolu o předání a převzetí </w:t>
      </w:r>
      <w:r w:rsidR="00001BFE">
        <w:rPr>
          <w:rFonts w:cs="Arial"/>
          <w:sz w:val="20"/>
          <w:szCs w:val="20"/>
        </w:rPr>
        <w:t>s</w:t>
      </w:r>
      <w:r w:rsidRPr="00E26966">
        <w:rPr>
          <w:rFonts w:cs="Arial"/>
          <w:sz w:val="20"/>
          <w:szCs w:val="20"/>
        </w:rPr>
        <w:t>tave</w:t>
      </w:r>
      <w:r w:rsidR="004F31C4" w:rsidRPr="00E26966">
        <w:rPr>
          <w:rFonts w:cs="Arial"/>
          <w:sz w:val="20"/>
          <w:szCs w:val="20"/>
        </w:rPr>
        <w:t>niště</w:t>
      </w:r>
      <w:r w:rsidR="00001BFE">
        <w:rPr>
          <w:rFonts w:cs="Arial"/>
          <w:sz w:val="20"/>
          <w:szCs w:val="20"/>
        </w:rPr>
        <w:t>/pracoviště</w:t>
      </w:r>
      <w:r w:rsidR="004F31C4" w:rsidRPr="00E26966">
        <w:rPr>
          <w:rFonts w:cs="Arial"/>
          <w:sz w:val="20"/>
          <w:szCs w:val="20"/>
        </w:rPr>
        <w:t xml:space="preserve"> s</w:t>
      </w:r>
      <w:r w:rsidR="00A95EF8">
        <w:rPr>
          <w:rFonts w:cs="Arial"/>
          <w:sz w:val="20"/>
          <w:szCs w:val="20"/>
        </w:rPr>
        <w:t> </w:t>
      </w:r>
      <w:r w:rsidR="004F31C4" w:rsidRPr="00E26966">
        <w:rPr>
          <w:rFonts w:cs="Arial"/>
          <w:sz w:val="20"/>
          <w:szCs w:val="20"/>
        </w:rPr>
        <w:t>uvedením souhlasu obou s</w:t>
      </w:r>
      <w:r w:rsidRPr="00E26966">
        <w:rPr>
          <w:rFonts w:cs="Arial"/>
          <w:sz w:val="20"/>
          <w:szCs w:val="20"/>
        </w:rPr>
        <w:t>mluvních stran s</w:t>
      </w:r>
      <w:r w:rsidR="00A95EF8">
        <w:rPr>
          <w:rFonts w:cs="Arial"/>
          <w:sz w:val="20"/>
          <w:szCs w:val="20"/>
        </w:rPr>
        <w:t> </w:t>
      </w:r>
      <w:r w:rsidRPr="00E26966">
        <w:rPr>
          <w:rFonts w:cs="Arial"/>
          <w:sz w:val="20"/>
          <w:szCs w:val="20"/>
        </w:rPr>
        <w:t xml:space="preserve">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sidR="00A95EF8">
        <w:rPr>
          <w:rFonts w:cs="Arial"/>
          <w:sz w:val="20"/>
          <w:szCs w:val="20"/>
        </w:rPr>
        <w:t> </w:t>
      </w:r>
      <w:r w:rsidR="00557907">
        <w:rPr>
          <w:rFonts w:cs="Arial"/>
          <w:sz w:val="20"/>
          <w:szCs w:val="20"/>
        </w:rPr>
        <w:t>R</w:t>
      </w:r>
      <w:r>
        <w:rPr>
          <w:rFonts w:cs="Arial"/>
          <w:sz w:val="20"/>
          <w:szCs w:val="20"/>
        </w:rPr>
        <w:t xml:space="preserve">ealizační dokumentaci stavby ze strany </w:t>
      </w:r>
      <w:r w:rsidR="00A20F07">
        <w:rPr>
          <w:rFonts w:cs="Arial"/>
          <w:sz w:val="20"/>
          <w:szCs w:val="20"/>
        </w:rPr>
        <w:t>O</w:t>
      </w:r>
      <w:r>
        <w:rPr>
          <w:rFonts w:cs="Arial"/>
          <w:sz w:val="20"/>
          <w:szCs w:val="20"/>
        </w:rPr>
        <w:t>bjednatele</w:t>
      </w:r>
      <w:r w:rsidR="00D926CD">
        <w:rPr>
          <w:rFonts w:cs="Arial"/>
          <w:sz w:val="20"/>
          <w:szCs w:val="20"/>
        </w:rPr>
        <w:t>.</w:t>
      </w:r>
      <w:r w:rsidR="008B61BB">
        <w:rPr>
          <w:rFonts w:cs="Arial"/>
          <w:sz w:val="20"/>
          <w:szCs w:val="20"/>
        </w:rPr>
        <w:t xml:space="preserve"> V</w:t>
      </w:r>
      <w:r w:rsidR="00A95EF8">
        <w:rPr>
          <w:rFonts w:cs="Arial"/>
          <w:sz w:val="20"/>
          <w:szCs w:val="20"/>
        </w:rPr>
        <w:t> </w:t>
      </w:r>
      <w:r w:rsidR="008B61BB">
        <w:rPr>
          <w:rFonts w:cs="Arial"/>
          <w:sz w:val="20"/>
          <w:szCs w:val="20"/>
        </w:rPr>
        <w:t>rámci předávacího protokolu o předání a převzetí staveniště</w:t>
      </w:r>
      <w:r w:rsidR="00557907">
        <w:rPr>
          <w:rFonts w:cs="Arial"/>
          <w:sz w:val="20"/>
          <w:szCs w:val="20"/>
        </w:rPr>
        <w:t>/pracoviště</w:t>
      </w:r>
      <w:r w:rsidR="008B61BB">
        <w:rPr>
          <w:rFonts w:cs="Arial"/>
          <w:sz w:val="20"/>
          <w:szCs w:val="20"/>
        </w:rPr>
        <w:t xml:space="preserve"> budou definovány všechny osoby realizačního týmu Zhotovitele, dále všechny osoby realizačního týmu ze strany </w:t>
      </w:r>
      <w:r w:rsidR="00A20F07">
        <w:rPr>
          <w:rFonts w:cs="Arial"/>
          <w:sz w:val="20"/>
          <w:szCs w:val="20"/>
        </w:rPr>
        <w:t>O</w:t>
      </w:r>
      <w:r w:rsidR="008B61BB">
        <w:rPr>
          <w:rFonts w:cs="Arial"/>
          <w:sz w:val="20"/>
          <w:szCs w:val="20"/>
        </w:rPr>
        <w:t>bjednatele s</w:t>
      </w:r>
      <w:r w:rsidR="00A95EF8">
        <w:rPr>
          <w:rFonts w:cs="Arial"/>
          <w:sz w:val="20"/>
          <w:szCs w:val="20"/>
        </w:rPr>
        <w:t> </w:t>
      </w:r>
      <w:r w:rsidR="008B61BB">
        <w:rPr>
          <w:rFonts w:cs="Arial"/>
          <w:sz w:val="20"/>
          <w:szCs w:val="20"/>
        </w:rPr>
        <w:t>uvedením kompetencí jednotlivých osob a dále s</w:t>
      </w:r>
      <w:r w:rsidR="00A95EF8">
        <w:rPr>
          <w:rFonts w:cs="Arial"/>
          <w:sz w:val="20"/>
          <w:szCs w:val="20"/>
        </w:rPr>
        <w:t> </w:t>
      </w:r>
      <w:r w:rsidR="008B61BB">
        <w:rPr>
          <w:rFonts w:cs="Arial"/>
          <w:sz w:val="20"/>
          <w:szCs w:val="20"/>
        </w:rPr>
        <w:t>uvedením osob pov</w:t>
      </w:r>
      <w:r w:rsidR="00654BB3">
        <w:rPr>
          <w:rFonts w:cs="Arial"/>
          <w:sz w:val="20"/>
          <w:szCs w:val="20"/>
        </w:rPr>
        <w:t>ě</w:t>
      </w:r>
      <w:r w:rsidR="008B61BB">
        <w:rPr>
          <w:rFonts w:cs="Arial"/>
          <w:sz w:val="20"/>
          <w:szCs w:val="20"/>
        </w:rPr>
        <w:t>řených technickým dozorem investora.</w:t>
      </w:r>
    </w:p>
    <w:p w14:paraId="0A82B998" w14:textId="3D575015" w:rsidR="00BC66FD" w:rsidRPr="00ED09CC" w:rsidRDefault="00701269" w:rsidP="00D74BB9">
      <w:pPr>
        <w:pStyle w:val="4sltext"/>
        <w:numPr>
          <w:ilvl w:val="2"/>
          <w:numId w:val="2"/>
        </w:numPr>
        <w:rPr>
          <w:rFonts w:cs="Arial"/>
          <w:sz w:val="20"/>
          <w:szCs w:val="20"/>
        </w:rPr>
      </w:pPr>
      <w:bookmarkStart w:id="10" w:name="_Ref52367466"/>
      <w:r>
        <w:rPr>
          <w:rFonts w:cs="Arial"/>
          <w:sz w:val="20"/>
          <w:szCs w:val="20"/>
        </w:rPr>
        <w:t xml:space="preserve">Realizace </w:t>
      </w:r>
      <w:r w:rsidR="00993C7E">
        <w:rPr>
          <w:rFonts w:cs="Arial"/>
          <w:sz w:val="20"/>
          <w:szCs w:val="20"/>
        </w:rPr>
        <w:t>d</w:t>
      </w:r>
      <w:r>
        <w:rPr>
          <w:rFonts w:cs="Arial"/>
          <w:sz w:val="20"/>
          <w:szCs w:val="20"/>
        </w:rPr>
        <w:t>íla s</w:t>
      </w:r>
      <w:r w:rsidR="00A95EF8">
        <w:rPr>
          <w:rFonts w:cs="Arial"/>
          <w:sz w:val="20"/>
          <w:szCs w:val="20"/>
        </w:rPr>
        <w:t> </w:t>
      </w:r>
      <w:r>
        <w:rPr>
          <w:rFonts w:cs="Arial"/>
          <w:sz w:val="20"/>
          <w:szCs w:val="20"/>
        </w:rPr>
        <w:t xml:space="preserve">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w:t>
      </w:r>
      <w:r w:rsidR="00A95EF8">
        <w:rPr>
          <w:rFonts w:cs="Arial"/>
          <w:sz w:val="20"/>
          <w:szCs w:val="20"/>
        </w:rPr>
        <w:t> </w:t>
      </w:r>
      <w:r w:rsidR="003A4E4E">
        <w:rPr>
          <w:rFonts w:cs="Arial"/>
          <w:sz w:val="20"/>
          <w:szCs w:val="20"/>
        </w:rPr>
        <w:t>jednoznačným potvrzením, že dílo bylo předáno úplné</w:t>
      </w:r>
      <w:r w:rsidR="00B9466B">
        <w:rPr>
          <w:rFonts w:cs="Arial"/>
          <w:sz w:val="20"/>
          <w:szCs w:val="20"/>
        </w:rPr>
        <w:t xml:space="preserve"> bez</w:t>
      </w:r>
      <w:r w:rsidR="005D5EE5">
        <w:rPr>
          <w:rFonts w:cs="Arial"/>
          <w:sz w:val="20"/>
          <w:szCs w:val="20"/>
        </w:rPr>
        <w:t xml:space="preserve"> </w:t>
      </w:r>
      <w:r w:rsidR="00B9466B">
        <w:rPr>
          <w:rFonts w:cs="Arial"/>
          <w:sz w:val="20"/>
          <w:szCs w:val="20"/>
        </w:rPr>
        <w:t>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 xml:space="preserve">mlouvy o </w:t>
      </w:r>
      <w:r w:rsidR="005627C3" w:rsidRPr="00ED09CC">
        <w:rPr>
          <w:rFonts w:cs="Arial"/>
          <w:sz w:val="20"/>
          <w:szCs w:val="20"/>
        </w:rPr>
        <w:t>dodání a instalaci FVE</w:t>
      </w:r>
      <w:ins w:id="11" w:author="Hošková Lenka" w:date="2024-01-15T12:10:00Z">
        <w:r w:rsidR="002444C1">
          <w:rPr>
            <w:rFonts w:cs="Arial"/>
            <w:sz w:val="20"/>
            <w:szCs w:val="20"/>
          </w:rPr>
          <w:t xml:space="preserve"> Cer</w:t>
        </w:r>
      </w:ins>
      <w:ins w:id="12" w:author="Hošková Lenka" w:date="2024-01-15T12:11:00Z">
        <w:r w:rsidR="002444C1">
          <w:rPr>
            <w:rFonts w:cs="Arial"/>
            <w:sz w:val="20"/>
            <w:szCs w:val="20"/>
          </w:rPr>
          <w:t>ekvice n. Bystřicí a Potěhy</w:t>
        </w:r>
        <w:r w:rsidR="0060392F">
          <w:rPr>
            <w:rFonts w:cs="Arial"/>
            <w:sz w:val="20"/>
            <w:szCs w:val="20"/>
          </w:rPr>
          <w:t xml:space="preserve"> </w:t>
        </w:r>
        <w:r w:rsidR="002444C1">
          <w:rPr>
            <w:rFonts w:cs="Arial"/>
            <w:sz w:val="20"/>
            <w:szCs w:val="20"/>
          </w:rPr>
          <w:t xml:space="preserve">a </w:t>
        </w:r>
        <w:r w:rsidR="002444C1">
          <w:rPr>
            <w:rFonts w:cs="Arial"/>
            <w:sz w:val="20"/>
            <w:szCs w:val="20"/>
          </w:rPr>
          <w:t xml:space="preserve">nejpozději do </w:t>
        </w:r>
        <w:r w:rsidR="002444C1"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2444C1" w:rsidRPr="0029184C">
          <w:rPr>
            <w:rStyle w:val="FontStyle64"/>
            <w:rFonts w:ascii="Arial" w:hAnsi="Arial" w:cs="Arial"/>
            <w:b/>
            <w:bCs/>
            <w:sz w:val="20"/>
            <w:szCs w:val="20"/>
            <w:highlight w:val="yellow"/>
          </w:rPr>
          <w:instrText xml:space="preserve"> FORMTEXT </w:instrText>
        </w:r>
        <w:r w:rsidR="002444C1" w:rsidRPr="0029184C">
          <w:rPr>
            <w:rStyle w:val="FontStyle64"/>
            <w:rFonts w:ascii="Arial" w:hAnsi="Arial" w:cs="Arial"/>
            <w:b/>
            <w:bCs/>
            <w:sz w:val="20"/>
            <w:szCs w:val="20"/>
            <w:highlight w:val="yellow"/>
          </w:rPr>
        </w:r>
        <w:r w:rsidR="002444C1" w:rsidRPr="0029184C">
          <w:rPr>
            <w:rStyle w:val="FontStyle64"/>
            <w:rFonts w:ascii="Arial" w:hAnsi="Arial" w:cs="Arial"/>
            <w:b/>
            <w:bCs/>
            <w:sz w:val="20"/>
            <w:szCs w:val="20"/>
            <w:highlight w:val="yellow"/>
          </w:rPr>
          <w:fldChar w:fldCharType="separate"/>
        </w:r>
        <w:r w:rsidR="002444C1" w:rsidRPr="0029184C">
          <w:rPr>
            <w:rStyle w:val="FontStyle64"/>
            <w:rFonts w:ascii="Arial" w:hAnsi="Arial" w:cs="Arial"/>
            <w:b/>
            <w:bCs/>
            <w:noProof/>
            <w:sz w:val="20"/>
            <w:szCs w:val="20"/>
            <w:highlight w:val="yellow"/>
          </w:rPr>
          <w:t xml:space="preserve">doplní </w:t>
        </w:r>
        <w:r w:rsidR="002444C1">
          <w:rPr>
            <w:rStyle w:val="FontStyle64"/>
            <w:rFonts w:ascii="Arial" w:hAnsi="Arial" w:cs="Arial"/>
            <w:b/>
            <w:bCs/>
            <w:noProof/>
            <w:sz w:val="20"/>
            <w:szCs w:val="20"/>
            <w:highlight w:val="yellow"/>
          </w:rPr>
          <w:t>účastník</w:t>
        </w:r>
        <w:r w:rsidR="002444C1" w:rsidRPr="0029184C">
          <w:rPr>
            <w:rStyle w:val="FontStyle64"/>
            <w:rFonts w:ascii="Arial" w:hAnsi="Arial" w:cs="Arial"/>
            <w:b/>
            <w:bCs/>
            <w:sz w:val="20"/>
            <w:szCs w:val="20"/>
            <w:highlight w:val="yellow"/>
          </w:rPr>
          <w:fldChar w:fldCharType="end"/>
        </w:r>
        <w:r w:rsidR="002444C1">
          <w:rPr>
            <w:rStyle w:val="FontStyle64"/>
            <w:rFonts w:ascii="Arial" w:hAnsi="Arial" w:cs="Arial"/>
            <w:b/>
            <w:bCs/>
            <w:sz w:val="20"/>
            <w:szCs w:val="20"/>
          </w:rPr>
          <w:t xml:space="preserve"> </w:t>
        </w:r>
        <w:r w:rsidR="002444C1">
          <w:rPr>
            <w:rFonts w:cs="Arial"/>
            <w:sz w:val="20"/>
            <w:szCs w:val="20"/>
          </w:rPr>
          <w:t xml:space="preserve">kalendářních dnů od podpisu této Smlouvy o </w:t>
        </w:r>
        <w:r w:rsidR="002444C1" w:rsidRPr="00ED09CC">
          <w:rPr>
            <w:rFonts w:cs="Arial"/>
            <w:sz w:val="20"/>
            <w:szCs w:val="20"/>
          </w:rPr>
          <w:t>dodání a instalaci FVE</w:t>
        </w:r>
        <w:r w:rsidR="002444C1">
          <w:rPr>
            <w:rFonts w:cs="Arial"/>
            <w:sz w:val="20"/>
            <w:szCs w:val="20"/>
          </w:rPr>
          <w:t xml:space="preserve"> Loukov.</w:t>
        </w:r>
      </w:ins>
      <w:del w:id="13" w:author="Hošková Lenka" w:date="2024-01-15T12:11:00Z">
        <w:r w:rsidR="000E5941" w:rsidRPr="00ED09CC" w:rsidDel="002444C1">
          <w:rPr>
            <w:rFonts w:cs="Arial"/>
            <w:sz w:val="20"/>
            <w:szCs w:val="20"/>
          </w:rPr>
          <w:delText>.</w:delText>
        </w:r>
      </w:del>
      <w:r w:rsidR="00D065B4" w:rsidRPr="00ED09CC">
        <w:rPr>
          <w:rFonts w:cs="Arial"/>
          <w:sz w:val="20"/>
          <w:szCs w:val="20"/>
        </w:rPr>
        <w:t xml:space="preserve"> V</w:t>
      </w:r>
      <w:r w:rsidR="00A95EF8" w:rsidRPr="00ED09CC">
        <w:rPr>
          <w:rFonts w:cs="Arial"/>
          <w:sz w:val="20"/>
          <w:szCs w:val="20"/>
        </w:rPr>
        <w:t> </w:t>
      </w:r>
      <w:r w:rsidR="00D065B4" w:rsidRPr="00ED09CC">
        <w:rPr>
          <w:rFonts w:cs="Arial"/>
          <w:sz w:val="20"/>
          <w:szCs w:val="20"/>
        </w:rPr>
        <w:t>této lhůtě je zahrnutý i ověřovací provoz, který bude trvat 30 kalendářních dní po provedení komplexní zkoušky</w:t>
      </w:r>
      <w:r w:rsidR="00A2407A" w:rsidRPr="00ED09CC">
        <w:rPr>
          <w:rFonts w:cs="Arial"/>
          <w:sz w:val="20"/>
          <w:szCs w:val="20"/>
        </w:rPr>
        <w:t xml:space="preserve"> systému.</w:t>
      </w:r>
      <w:r w:rsidR="000B2E6C" w:rsidRPr="00ED09CC">
        <w:rPr>
          <w:rFonts w:cs="Arial"/>
          <w:sz w:val="20"/>
          <w:szCs w:val="20"/>
        </w:rPr>
        <w:t xml:space="preserve"> Součástí realizace díla je zpracování a dodání všech potřebných dokumentů pro UPOS, podání žádosti </w:t>
      </w:r>
      <w:r w:rsidR="000D1812" w:rsidRPr="00ED09CC">
        <w:rPr>
          <w:rFonts w:cs="Arial"/>
          <w:sz w:val="20"/>
          <w:szCs w:val="20"/>
        </w:rPr>
        <w:t>Z</w:t>
      </w:r>
      <w:r w:rsidR="000B2E6C" w:rsidRPr="00ED09CC">
        <w:rPr>
          <w:rFonts w:cs="Arial"/>
          <w:sz w:val="20"/>
          <w:szCs w:val="20"/>
        </w:rPr>
        <w:t xml:space="preserve">hotovitelem za </w:t>
      </w:r>
      <w:r w:rsidR="00A20F07" w:rsidRPr="00ED09CC">
        <w:rPr>
          <w:rFonts w:cs="Arial"/>
          <w:sz w:val="20"/>
          <w:szCs w:val="20"/>
        </w:rPr>
        <w:t>O</w:t>
      </w:r>
      <w:r w:rsidR="000B2E6C" w:rsidRPr="00ED09CC">
        <w:rPr>
          <w:rFonts w:cs="Arial"/>
          <w:sz w:val="20"/>
          <w:szCs w:val="20"/>
        </w:rPr>
        <w:t>bjednatele o UPOS. Zpracování a dodání všech potřebných dokumentů pro podání žádosti o UTP</w:t>
      </w:r>
      <w:r w:rsidR="008072C6" w:rsidRPr="00ED09CC">
        <w:rPr>
          <w:rFonts w:cs="Arial"/>
          <w:sz w:val="20"/>
          <w:szCs w:val="20"/>
        </w:rPr>
        <w:t>.</w:t>
      </w:r>
      <w:bookmarkEnd w:id="10"/>
      <w:r w:rsidR="00E16BEB" w:rsidRPr="00ED09CC">
        <w:rPr>
          <w:rFonts w:cs="Arial"/>
          <w:sz w:val="20"/>
          <w:szCs w:val="20"/>
        </w:rPr>
        <w:t xml:space="preserve"> </w:t>
      </w:r>
    </w:p>
    <w:p w14:paraId="04079956" w14:textId="3A2B63B2" w:rsidR="006C65A8" w:rsidRPr="00ED09CC" w:rsidRDefault="000E1D14" w:rsidP="00D74BB9">
      <w:pPr>
        <w:pStyle w:val="4sltext"/>
        <w:numPr>
          <w:ilvl w:val="2"/>
          <w:numId w:val="2"/>
        </w:numPr>
        <w:rPr>
          <w:rFonts w:cs="Arial"/>
          <w:sz w:val="20"/>
          <w:szCs w:val="20"/>
        </w:rPr>
      </w:pPr>
      <w:r w:rsidRPr="00ED09CC">
        <w:rPr>
          <w:rFonts w:cs="Arial"/>
          <w:sz w:val="20"/>
          <w:szCs w:val="20"/>
        </w:rPr>
        <w:t>V</w:t>
      </w:r>
      <w:r w:rsidR="00A95EF8" w:rsidRPr="00ED09CC">
        <w:rPr>
          <w:rFonts w:cs="Arial"/>
          <w:sz w:val="20"/>
          <w:szCs w:val="20"/>
        </w:rPr>
        <w:t> </w:t>
      </w:r>
      <w:r w:rsidR="00FD4686" w:rsidRPr="00ED09CC">
        <w:rPr>
          <w:rFonts w:cs="Arial"/>
          <w:sz w:val="20"/>
          <w:szCs w:val="20"/>
        </w:rPr>
        <w:t>případě</w:t>
      </w:r>
      <w:r w:rsidR="00501609" w:rsidRPr="00ED09CC">
        <w:rPr>
          <w:rFonts w:cs="Arial"/>
          <w:sz w:val="20"/>
          <w:szCs w:val="20"/>
        </w:rPr>
        <w:t xml:space="preserve">  vad a nedodělků, které nebrání řádnému užívání díla</w:t>
      </w:r>
      <w:r w:rsidR="006110D9" w:rsidRPr="00ED09CC">
        <w:rPr>
          <w:rFonts w:cs="Arial"/>
          <w:sz w:val="20"/>
          <w:szCs w:val="20"/>
        </w:rPr>
        <w:t xml:space="preserve"> bude vypracován </w:t>
      </w:r>
      <w:r w:rsidR="0095265F" w:rsidRPr="00ED09CC">
        <w:rPr>
          <w:rFonts w:cs="Arial"/>
          <w:sz w:val="20"/>
          <w:szCs w:val="20"/>
        </w:rPr>
        <w:t>soupis vad a nedodělků s</w:t>
      </w:r>
      <w:r w:rsidR="00A95EF8" w:rsidRPr="00ED09CC">
        <w:rPr>
          <w:rFonts w:cs="Arial"/>
          <w:sz w:val="20"/>
          <w:szCs w:val="20"/>
        </w:rPr>
        <w:t> </w:t>
      </w:r>
      <w:r w:rsidR="0095265F" w:rsidRPr="00ED09CC">
        <w:rPr>
          <w:rFonts w:cs="Arial"/>
          <w:sz w:val="20"/>
          <w:szCs w:val="20"/>
        </w:rPr>
        <w:t>dohodnutým termínem jejich</w:t>
      </w:r>
      <w:r w:rsidR="000111E3" w:rsidRPr="00ED09CC">
        <w:rPr>
          <w:rFonts w:cs="Arial"/>
          <w:sz w:val="20"/>
          <w:szCs w:val="20"/>
        </w:rPr>
        <w:t xml:space="preserve"> odstranění.</w:t>
      </w:r>
    </w:p>
    <w:p w14:paraId="650BA488" w14:textId="40D0B7BC" w:rsidR="00793E5B" w:rsidRPr="00ED09CC" w:rsidRDefault="00793E5B" w:rsidP="00D74BB9">
      <w:pPr>
        <w:pStyle w:val="4sltext"/>
        <w:numPr>
          <w:ilvl w:val="2"/>
          <w:numId w:val="2"/>
        </w:numPr>
        <w:rPr>
          <w:rFonts w:cs="Arial"/>
          <w:sz w:val="20"/>
          <w:szCs w:val="20"/>
        </w:rPr>
      </w:pPr>
      <w:r w:rsidRPr="00ED09CC">
        <w:rPr>
          <w:rFonts w:cs="Arial"/>
          <w:sz w:val="20"/>
          <w:szCs w:val="20"/>
        </w:rPr>
        <w:t>Vadou, případně nedodělkem j</w:t>
      </w:r>
      <w:r w:rsidR="00200A87" w:rsidRPr="00ED09CC">
        <w:rPr>
          <w:rFonts w:cs="Arial"/>
          <w:sz w:val="20"/>
          <w:szCs w:val="20"/>
        </w:rPr>
        <w:t xml:space="preserve">e </w:t>
      </w:r>
      <w:r w:rsidRPr="00ED09CC">
        <w:rPr>
          <w:rFonts w:cs="Arial"/>
          <w:sz w:val="20"/>
          <w:szCs w:val="20"/>
        </w:rPr>
        <w:t xml:space="preserve">také </w:t>
      </w:r>
      <w:r w:rsidR="00200A87" w:rsidRPr="00ED09CC">
        <w:rPr>
          <w:rFonts w:cs="Arial"/>
          <w:sz w:val="20"/>
          <w:szCs w:val="20"/>
        </w:rPr>
        <w:t xml:space="preserve">nepodání žádosti o UPOS a </w:t>
      </w:r>
      <w:r w:rsidRPr="00ED09CC">
        <w:rPr>
          <w:rFonts w:cs="Arial"/>
          <w:sz w:val="20"/>
          <w:szCs w:val="20"/>
        </w:rPr>
        <w:t>neúplné či</w:t>
      </w:r>
      <w:r w:rsidR="00A2407A" w:rsidRPr="00ED09CC">
        <w:rPr>
          <w:rFonts w:cs="Arial"/>
          <w:sz w:val="20"/>
          <w:szCs w:val="20"/>
        </w:rPr>
        <w:t xml:space="preserve"> </w:t>
      </w:r>
      <w:r w:rsidR="00A95EF8" w:rsidRPr="00ED09CC">
        <w:rPr>
          <w:rFonts w:cs="Arial"/>
          <w:sz w:val="20"/>
          <w:szCs w:val="20"/>
        </w:rPr>
        <w:t>nesprávné</w:t>
      </w:r>
      <w:r w:rsidRPr="00ED09CC">
        <w:rPr>
          <w:rFonts w:cs="Arial"/>
          <w:sz w:val="20"/>
          <w:szCs w:val="20"/>
        </w:rPr>
        <w:t xml:space="preserve"> dokumenty potřebné pro</w:t>
      </w:r>
      <w:r w:rsidR="00A2407A" w:rsidRPr="00ED09CC">
        <w:rPr>
          <w:rFonts w:cs="Arial"/>
          <w:sz w:val="20"/>
          <w:szCs w:val="20"/>
        </w:rPr>
        <w:t xml:space="preserve"> podání žádosti o </w:t>
      </w:r>
      <w:r w:rsidR="008072C6" w:rsidRPr="00ED09CC">
        <w:rPr>
          <w:rFonts w:cs="Arial"/>
          <w:sz w:val="20"/>
          <w:szCs w:val="20"/>
        </w:rPr>
        <w:t>UPOS a</w:t>
      </w:r>
      <w:r w:rsidR="004714BC" w:rsidRPr="00ED09CC">
        <w:rPr>
          <w:rFonts w:cs="Arial"/>
          <w:sz w:val="20"/>
          <w:szCs w:val="20"/>
        </w:rPr>
        <w:t>/nebo</w:t>
      </w:r>
      <w:r w:rsidR="008072C6" w:rsidRPr="00ED09CC">
        <w:rPr>
          <w:rFonts w:cs="Arial"/>
          <w:sz w:val="20"/>
          <w:szCs w:val="20"/>
        </w:rPr>
        <w:t xml:space="preserve"> </w:t>
      </w:r>
      <w:r w:rsidR="00200A87" w:rsidRPr="00ED09CC">
        <w:rPr>
          <w:rFonts w:cs="Arial"/>
          <w:sz w:val="20"/>
          <w:szCs w:val="20"/>
        </w:rPr>
        <w:t xml:space="preserve">o </w:t>
      </w:r>
      <w:r w:rsidR="008072C6" w:rsidRPr="00ED09CC">
        <w:rPr>
          <w:rFonts w:cs="Arial"/>
          <w:sz w:val="20"/>
          <w:szCs w:val="20"/>
        </w:rPr>
        <w:t>UTP</w:t>
      </w:r>
      <w:r w:rsidRPr="00ED09CC">
        <w:rPr>
          <w:rFonts w:cs="Arial"/>
          <w:sz w:val="20"/>
          <w:szCs w:val="20"/>
        </w:rPr>
        <w:t xml:space="preserve">. </w:t>
      </w:r>
    </w:p>
    <w:p w14:paraId="373C3D52" w14:textId="4C8D0DEE"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ílo, resp. jeho dílčí etapy, bude realizováno v</w:t>
      </w:r>
      <w:r w:rsidR="00A95EF8">
        <w:rPr>
          <w:rFonts w:cs="Arial"/>
          <w:sz w:val="20"/>
          <w:szCs w:val="20"/>
        </w:rPr>
        <w:t> </w:t>
      </w:r>
      <w:r>
        <w:rPr>
          <w:rFonts w:cs="Arial"/>
          <w:sz w:val="20"/>
          <w:szCs w:val="20"/>
        </w:rPr>
        <w:t>souladu s</w:t>
      </w:r>
      <w:r w:rsidR="00A95EF8">
        <w:rPr>
          <w:rFonts w:cs="Arial"/>
          <w:sz w:val="20"/>
          <w:szCs w:val="20"/>
        </w:rPr>
        <w:t> </w:t>
      </w:r>
      <w:r>
        <w:rPr>
          <w:rFonts w:cs="Arial"/>
          <w:sz w:val="20"/>
          <w:szCs w:val="20"/>
        </w:rPr>
        <w:t xml:space="preserve">harmonogramem tak, </w:t>
      </w:r>
      <w:r w:rsidRPr="00427907">
        <w:rPr>
          <w:rFonts w:cs="Arial"/>
          <w:sz w:val="20"/>
          <w:szCs w:val="20"/>
        </w:rPr>
        <w:t>aby nedošlo k</w:t>
      </w:r>
      <w:r w:rsidR="00A95EF8">
        <w:rPr>
          <w:rFonts w:cs="Arial"/>
          <w:sz w:val="20"/>
          <w:szCs w:val="20"/>
        </w:rPr>
        <w:t> </w:t>
      </w:r>
      <w:r w:rsidRPr="00427907">
        <w:rPr>
          <w:rFonts w:cs="Arial"/>
          <w:sz w:val="20"/>
          <w:szCs w:val="20"/>
        </w:rPr>
        <w:t xml:space="preserve">narušení provozu </w:t>
      </w:r>
      <w:r w:rsidR="00B1480A">
        <w:rPr>
          <w:rFonts w:cs="Arial"/>
          <w:sz w:val="20"/>
          <w:szCs w:val="20"/>
        </w:rPr>
        <w:t>O</w:t>
      </w:r>
      <w:r w:rsidRPr="00427907">
        <w:rPr>
          <w:rFonts w:cs="Arial"/>
          <w:sz w:val="20"/>
          <w:szCs w:val="20"/>
        </w:rPr>
        <w:t xml:space="preserve">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w:t>
      </w:r>
      <w:r w:rsidR="00A95EF8">
        <w:rPr>
          <w:rFonts w:cs="Arial"/>
          <w:sz w:val="20"/>
          <w:szCs w:val="20"/>
        </w:rPr>
        <w:t> </w:t>
      </w:r>
      <w:r w:rsidR="00480D43" w:rsidRPr="00E26966">
        <w:rPr>
          <w:rFonts w:cs="Arial"/>
          <w:sz w:val="20"/>
          <w:szCs w:val="20"/>
        </w:rPr>
        <w:t>dohodnutém termínu</w:t>
      </w:r>
      <w:r w:rsidR="009175B4">
        <w:rPr>
          <w:rFonts w:cs="Arial"/>
          <w:sz w:val="20"/>
          <w:szCs w:val="20"/>
        </w:rPr>
        <w:t>j</w:t>
      </w:r>
      <w:r w:rsidR="00480D43" w:rsidRPr="00E26966">
        <w:rPr>
          <w:rFonts w:cs="Arial"/>
          <w:sz w:val="20"/>
          <w:szCs w:val="20"/>
        </w:rPr>
        <w:t xml:space="preserve">e krajním termínem akceptovatelným pro </w:t>
      </w:r>
      <w:r w:rsidR="00B1480A">
        <w:rPr>
          <w:rFonts w:cs="Arial"/>
          <w:sz w:val="20"/>
          <w:szCs w:val="20"/>
        </w:rPr>
        <w:t>O</w:t>
      </w:r>
      <w:r w:rsidR="00480D43" w:rsidRPr="00E26966">
        <w:rPr>
          <w:rFonts w:cs="Arial"/>
          <w:sz w:val="20"/>
          <w:szCs w:val="20"/>
        </w:rPr>
        <w:t>bjednatele.</w:t>
      </w:r>
    </w:p>
    <w:p w14:paraId="3088A015" w14:textId="77777777" w:rsidR="007222C2" w:rsidRDefault="007222C2" w:rsidP="00ED09CC">
      <w:pPr>
        <w:pStyle w:val="4sltext"/>
        <w:ind w:left="720" w:firstLine="0"/>
        <w:rPr>
          <w:rFonts w:cs="Arial"/>
          <w:sz w:val="20"/>
          <w:szCs w:val="20"/>
        </w:rPr>
      </w:pPr>
    </w:p>
    <w:p w14:paraId="514B6714" w14:textId="34126721" w:rsidR="001600D9" w:rsidRPr="00033B52" w:rsidRDefault="001600D9" w:rsidP="00ED09CC">
      <w:pPr>
        <w:pStyle w:val="4sltext"/>
        <w:numPr>
          <w:ilvl w:val="1"/>
          <w:numId w:val="2"/>
        </w:numPr>
        <w:ind w:left="567" w:hanging="567"/>
        <w:rPr>
          <w:rFonts w:cs="Arial"/>
        </w:rPr>
      </w:pPr>
      <w:r w:rsidRPr="00ED09CC">
        <w:rPr>
          <w:rFonts w:cs="Arial"/>
          <w:sz w:val="20"/>
          <w:szCs w:val="20"/>
        </w:rPr>
        <w:t xml:space="preserve"> Místem provádění díla jsou sklady ČEPRO, a.s.:</w:t>
      </w:r>
    </w:p>
    <w:p w14:paraId="54BE38F0" w14:textId="77777777" w:rsidR="001600D9" w:rsidRPr="001600D9" w:rsidRDefault="001600D9" w:rsidP="001600D9">
      <w:pPr>
        <w:suppressAutoHyphens w:val="0"/>
        <w:overflowPunct/>
        <w:autoSpaceDE/>
        <w:spacing w:before="120"/>
        <w:ind w:left="426" w:firstLine="708"/>
        <w:jc w:val="both"/>
        <w:textAlignment w:val="auto"/>
        <w:rPr>
          <w:rFonts w:ascii="Arial" w:hAnsi="Arial"/>
          <w:lang w:eastAsia="cs-CZ"/>
        </w:rPr>
      </w:pPr>
      <w:r w:rsidRPr="001600D9">
        <w:rPr>
          <w:rFonts w:ascii="Arial" w:hAnsi="Arial"/>
          <w:lang w:eastAsia="cs-CZ"/>
        </w:rPr>
        <w:t xml:space="preserve">Cerekvice nad Bystřicí – </w:t>
      </w:r>
      <w:bookmarkStart w:id="14" w:name="_Hlk141699658"/>
      <w:r w:rsidRPr="001600D9">
        <w:rPr>
          <w:rFonts w:ascii="Arial" w:hAnsi="Arial"/>
          <w:lang w:eastAsia="cs-CZ"/>
        </w:rPr>
        <w:t xml:space="preserve">Hořiněves 72 - Želkovice, 503 06 Hradec Králové, Královéhradecký kraj; </w:t>
      </w:r>
      <w:bookmarkEnd w:id="14"/>
    </w:p>
    <w:p w14:paraId="209B44C1" w14:textId="77777777" w:rsidR="001600D9" w:rsidRPr="001600D9" w:rsidRDefault="001600D9" w:rsidP="001600D9">
      <w:pPr>
        <w:suppressAutoHyphens w:val="0"/>
        <w:overflowPunct/>
        <w:autoSpaceDE/>
        <w:spacing w:before="120"/>
        <w:ind w:left="426" w:firstLine="708"/>
        <w:jc w:val="both"/>
        <w:textAlignment w:val="auto"/>
        <w:rPr>
          <w:rFonts w:ascii="Arial" w:hAnsi="Arial"/>
          <w:lang w:eastAsia="cs-CZ"/>
        </w:rPr>
      </w:pPr>
      <w:bookmarkStart w:id="15" w:name="_Hlk141699732"/>
      <w:r w:rsidRPr="001600D9">
        <w:rPr>
          <w:rFonts w:ascii="Arial" w:hAnsi="Arial"/>
          <w:lang w:eastAsia="cs-CZ"/>
        </w:rPr>
        <w:t>Potěhy – Horky 131, 286 01 Čáslav, Středočeský kraj;</w:t>
      </w:r>
    </w:p>
    <w:bookmarkEnd w:id="15"/>
    <w:p w14:paraId="7FA9535C" w14:textId="1CB6D605" w:rsidR="001600D9" w:rsidRPr="001600D9" w:rsidRDefault="001600D9" w:rsidP="001600D9">
      <w:pPr>
        <w:suppressAutoHyphens w:val="0"/>
        <w:overflowPunct/>
        <w:autoSpaceDE/>
        <w:spacing w:before="120"/>
        <w:ind w:left="426" w:firstLine="708"/>
        <w:jc w:val="both"/>
        <w:textAlignment w:val="auto"/>
        <w:rPr>
          <w:rFonts w:ascii="Arial" w:hAnsi="Arial"/>
          <w:lang w:eastAsia="cs-CZ"/>
        </w:rPr>
      </w:pPr>
      <w:r w:rsidRPr="001600D9">
        <w:rPr>
          <w:rFonts w:ascii="Arial" w:hAnsi="Arial"/>
          <w:lang w:eastAsia="cs-CZ"/>
        </w:rPr>
        <w:t xml:space="preserve">Loukov – </w:t>
      </w:r>
      <w:bookmarkStart w:id="16" w:name="_Hlk141699820"/>
      <w:r w:rsidRPr="001600D9">
        <w:rPr>
          <w:rFonts w:ascii="Arial" w:hAnsi="Arial"/>
          <w:lang w:eastAsia="cs-CZ"/>
        </w:rPr>
        <w:t xml:space="preserve">Loukov 166, 768 75 Kroměříž, Zlínský </w:t>
      </w:r>
      <w:bookmarkEnd w:id="16"/>
      <w:r w:rsidRPr="001600D9">
        <w:rPr>
          <w:rFonts w:ascii="Arial" w:hAnsi="Arial"/>
          <w:lang w:eastAsia="cs-CZ"/>
        </w:rPr>
        <w:t xml:space="preserve">kraj </w:t>
      </w:r>
    </w:p>
    <w:p w14:paraId="43A849DA" w14:textId="1DEFF9EB" w:rsidR="001600D9" w:rsidRPr="005B325F" w:rsidRDefault="001600D9" w:rsidP="00197C2B">
      <w:pPr>
        <w:pStyle w:val="4sltext"/>
        <w:ind w:left="720" w:firstLine="0"/>
        <w:rPr>
          <w:rFonts w:cs="Arial"/>
          <w:sz w:val="20"/>
          <w:szCs w:val="20"/>
        </w:rPr>
      </w:pPr>
    </w:p>
    <w:p w14:paraId="055DF5BD" w14:textId="0D396ABC"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w:t>
      </w:r>
      <w:r w:rsidR="00B1480A">
        <w:rPr>
          <w:rFonts w:cs="Arial"/>
          <w:sz w:val="20"/>
          <w:szCs w:val="20"/>
        </w:rPr>
        <w:t>O</w:t>
      </w:r>
      <w:r>
        <w:rPr>
          <w:rFonts w:cs="Arial"/>
          <w:sz w:val="20"/>
          <w:szCs w:val="20"/>
        </w:rPr>
        <w:t xml:space="preserve">bjednateli </w:t>
      </w:r>
      <w:r w:rsidR="00AD70ED">
        <w:rPr>
          <w:rFonts w:cs="Arial"/>
          <w:sz w:val="20"/>
          <w:szCs w:val="20"/>
        </w:rPr>
        <w:t xml:space="preserve">kdykoli </w:t>
      </w:r>
      <w:r>
        <w:rPr>
          <w:rFonts w:cs="Arial"/>
          <w:sz w:val="20"/>
          <w:szCs w:val="20"/>
        </w:rPr>
        <w:t>zajistit přístup k</w:t>
      </w:r>
      <w:r w:rsidR="00A95EF8">
        <w:rPr>
          <w:rFonts w:cs="Arial"/>
          <w:sz w:val="20"/>
          <w:szCs w:val="20"/>
        </w:rPr>
        <w:t> </w:t>
      </w:r>
      <w:r>
        <w:rPr>
          <w:rFonts w:cs="Arial"/>
          <w:sz w:val="20"/>
          <w:szCs w:val="20"/>
        </w:rPr>
        <w:t xml:space="preserve">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6400EB48"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w:t>
      </w:r>
      <w:r w:rsidR="000D1812">
        <w:rPr>
          <w:rFonts w:cs="Arial"/>
          <w:sz w:val="20"/>
          <w:szCs w:val="20"/>
        </w:rPr>
        <w:t>Z</w:t>
      </w:r>
      <w:r w:rsidRPr="0098323F">
        <w:rPr>
          <w:rFonts w:cs="Arial"/>
          <w:sz w:val="20"/>
          <w:szCs w:val="20"/>
        </w:rPr>
        <w:t xml:space="preserve">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w:t>
      </w:r>
      <w:r w:rsidR="00A95EF8">
        <w:rPr>
          <w:rFonts w:cs="Arial"/>
          <w:sz w:val="20"/>
          <w:szCs w:val="20"/>
        </w:rPr>
        <w:t> </w:t>
      </w:r>
      <w:r w:rsidRPr="0098323F">
        <w:rPr>
          <w:rFonts w:cs="Arial"/>
          <w:sz w:val="20"/>
          <w:szCs w:val="20"/>
        </w:rPr>
        <w:t xml:space="preserve">důvodů neočekávaných či nepředvídatelných skutečností, které nezavinil a které mu brání ve splnění povinnosti (vyšší moc), zavazuje se o této skutečnosti bez zbytečného odkladu písemně informovat </w:t>
      </w:r>
      <w:r w:rsidR="00B1480A">
        <w:rPr>
          <w:rFonts w:cs="Arial"/>
          <w:sz w:val="20"/>
          <w:szCs w:val="20"/>
        </w:rPr>
        <w:t>O</w:t>
      </w:r>
      <w:r w:rsidRPr="0098323F">
        <w:rPr>
          <w:rFonts w:cs="Arial"/>
          <w:sz w:val="20"/>
          <w:szCs w:val="20"/>
        </w:rPr>
        <w:t>bjednatele.</w:t>
      </w:r>
    </w:p>
    <w:p w14:paraId="5AC28A66" w14:textId="6D9908CC"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w:t>
      </w:r>
      <w:r w:rsidR="00A95EF8">
        <w:rPr>
          <w:rFonts w:cs="Arial"/>
          <w:sz w:val="20"/>
          <w:szCs w:val="20"/>
        </w:rPr>
        <w:t> </w:t>
      </w:r>
      <w:r w:rsidRPr="006071B4">
        <w:rPr>
          <w:rFonts w:cs="Arial"/>
          <w:sz w:val="20"/>
          <w:szCs w:val="20"/>
        </w:rPr>
        <w:t>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4ABC1AF9"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w:t>
      </w:r>
      <w:r w:rsidR="00A95EF8">
        <w:rPr>
          <w:rFonts w:cs="Arial"/>
          <w:sz w:val="20"/>
          <w:szCs w:val="20"/>
        </w:rPr>
        <w:t> </w:t>
      </w:r>
      <w:r w:rsidRPr="006071B4">
        <w:rPr>
          <w:rFonts w:cs="Arial"/>
          <w:sz w:val="20"/>
          <w:szCs w:val="20"/>
        </w:rPr>
        <w:t>době, kdy Smluvní strana byla v</w:t>
      </w:r>
      <w:r w:rsidR="00A95EF8">
        <w:rPr>
          <w:rFonts w:cs="Arial"/>
          <w:sz w:val="20"/>
          <w:szCs w:val="20"/>
        </w:rPr>
        <w:t> </w:t>
      </w:r>
      <w:r w:rsidRPr="006071B4">
        <w:rPr>
          <w:rFonts w:cs="Arial"/>
          <w:sz w:val="20"/>
          <w:szCs w:val="20"/>
        </w:rPr>
        <w:t>prodlení s</w:t>
      </w:r>
      <w:r w:rsidR="00A95EF8">
        <w:rPr>
          <w:rFonts w:cs="Arial"/>
          <w:sz w:val="20"/>
          <w:szCs w:val="20"/>
        </w:rPr>
        <w:t> </w:t>
      </w:r>
      <w:r w:rsidRPr="006071B4">
        <w:rPr>
          <w:rFonts w:cs="Arial"/>
          <w:sz w:val="20"/>
          <w:szCs w:val="20"/>
        </w:rPr>
        <w:t>plněním své povinnosti nebo vznikly z</w:t>
      </w:r>
      <w:r w:rsidR="00A95EF8">
        <w:rPr>
          <w:rFonts w:cs="Arial"/>
          <w:sz w:val="20"/>
          <w:szCs w:val="20"/>
        </w:rPr>
        <w:t> </w:t>
      </w:r>
      <w:r w:rsidRPr="006071B4">
        <w:rPr>
          <w:rFonts w:cs="Arial"/>
          <w:sz w:val="20"/>
          <w:szCs w:val="20"/>
        </w:rPr>
        <w:t>jejich hospodářských poměrů.</w:t>
      </w:r>
    </w:p>
    <w:p w14:paraId="36AE9F9D" w14:textId="01124A2F" w:rsidR="008E5E0A" w:rsidRPr="006071B4" w:rsidRDefault="008E5E0A" w:rsidP="006071B4">
      <w:pPr>
        <w:pStyle w:val="4sltext"/>
        <w:numPr>
          <w:ilvl w:val="1"/>
          <w:numId w:val="2"/>
        </w:numPr>
        <w:ind w:left="567" w:hanging="567"/>
        <w:rPr>
          <w:rFonts w:cs="Arial"/>
          <w:sz w:val="20"/>
          <w:szCs w:val="20"/>
        </w:rPr>
      </w:pPr>
      <w:r w:rsidRPr="0CF728EE">
        <w:rPr>
          <w:rFonts w:cs="Arial"/>
          <w:sz w:val="20"/>
          <w:szCs w:val="20"/>
        </w:rPr>
        <w:t xml:space="preserve">Nastane-li situace vyšší moci, pak uvědomí </w:t>
      </w:r>
      <w:r w:rsidR="7E8509B5" w:rsidRPr="0CF728EE">
        <w:rPr>
          <w:rFonts w:cs="Arial"/>
          <w:sz w:val="20"/>
          <w:szCs w:val="20"/>
        </w:rPr>
        <w:t>z</w:t>
      </w:r>
      <w:r w:rsidRPr="0CF728EE">
        <w:rPr>
          <w:rFonts w:cs="Arial"/>
          <w:sz w:val="20"/>
          <w:szCs w:val="20"/>
        </w:rPr>
        <w:t xml:space="preserve">hotovitel neprodleně </w:t>
      </w:r>
      <w:r w:rsidR="00BD461E">
        <w:rPr>
          <w:rFonts w:cs="Arial"/>
          <w:sz w:val="20"/>
          <w:szCs w:val="20"/>
        </w:rPr>
        <w:t>O</w:t>
      </w:r>
      <w:r w:rsidRPr="0CF728EE">
        <w:rPr>
          <w:rFonts w:cs="Arial"/>
          <w:sz w:val="20"/>
          <w:szCs w:val="20"/>
        </w:rPr>
        <w:t>bjednatele o takovém stavu a jeho příčině. Ta strana, která se dovolává okolnosti vyšší moci, doloží toto tvrzení potvrzením o výskytu vystaveném příslušnými úřady. Zhotovitel pokračuje v</w:t>
      </w:r>
      <w:r w:rsidR="00A95EF8" w:rsidRPr="0CF728EE">
        <w:rPr>
          <w:rFonts w:cs="Arial"/>
          <w:sz w:val="20"/>
          <w:szCs w:val="20"/>
        </w:rPr>
        <w:t> </w:t>
      </w:r>
      <w:r w:rsidRPr="0CF728EE">
        <w:rPr>
          <w:rFonts w:cs="Arial"/>
          <w:sz w:val="20"/>
          <w:szCs w:val="20"/>
        </w:rPr>
        <w:t xml:space="preserve">plnění svých závazků podle </w:t>
      </w:r>
      <w:r w:rsidR="009C2049" w:rsidRPr="0CF728EE">
        <w:rPr>
          <w:rFonts w:cs="Arial"/>
          <w:sz w:val="20"/>
          <w:szCs w:val="20"/>
        </w:rPr>
        <w:t>s</w:t>
      </w:r>
      <w:r w:rsidRPr="0CF728EE">
        <w:rPr>
          <w:rFonts w:cs="Arial"/>
          <w:sz w:val="20"/>
          <w:szCs w:val="20"/>
        </w:rPr>
        <w:t xml:space="preserve">mlouvy a přijme opatření, kterými minimalizuje dopad vyšší moci na plnění </w:t>
      </w:r>
      <w:r w:rsidR="009C2049" w:rsidRPr="0CF728EE">
        <w:rPr>
          <w:rFonts w:cs="Arial"/>
          <w:sz w:val="20"/>
          <w:szCs w:val="20"/>
        </w:rPr>
        <w:t>s</w:t>
      </w:r>
      <w:r w:rsidRPr="0CF728EE">
        <w:rPr>
          <w:rFonts w:cs="Arial"/>
          <w:sz w:val="20"/>
          <w:szCs w:val="20"/>
        </w:rPr>
        <w:t>mlouvy.</w:t>
      </w:r>
    </w:p>
    <w:p w14:paraId="6EB4A4B2" w14:textId="4CB264C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w:t>
      </w:r>
      <w:r w:rsidR="00E30868">
        <w:rPr>
          <w:rFonts w:cs="Arial"/>
          <w:sz w:val="20"/>
          <w:szCs w:val="20"/>
        </w:rPr>
        <w:t>/pracoviště</w:t>
      </w:r>
      <w:r w:rsidRPr="0098323F">
        <w:rPr>
          <w:rFonts w:cs="Arial"/>
          <w:sz w:val="20"/>
          <w:szCs w:val="20"/>
        </w:rPr>
        <w:t xml:space="preserve">)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w:t>
      </w:r>
      <w:r w:rsidR="00E30868">
        <w:rPr>
          <w:rFonts w:cs="Arial"/>
          <w:sz w:val="20"/>
          <w:szCs w:val="20"/>
        </w:rPr>
        <w:t xml:space="preserve">pracovních </w:t>
      </w:r>
      <w:r w:rsidRPr="0098323F">
        <w:rPr>
          <w:rFonts w:cs="Arial"/>
          <w:sz w:val="20"/>
          <w:szCs w:val="20"/>
        </w:rPr>
        <w:t xml:space="preserve">dnů na tuto skutečnost </w:t>
      </w:r>
      <w:r w:rsidR="00BD461E">
        <w:rPr>
          <w:rFonts w:cs="Arial"/>
          <w:sz w:val="20"/>
          <w:szCs w:val="20"/>
        </w:rPr>
        <w:t>O</w:t>
      </w:r>
      <w:r w:rsidRPr="0098323F">
        <w:rPr>
          <w:rFonts w:cs="Arial"/>
          <w:sz w:val="20"/>
          <w:szCs w:val="20"/>
        </w:rPr>
        <w:t>bjednatele písemně upozornit. Neučiní-li tak, má se za to, že staveniště</w:t>
      </w:r>
      <w:r w:rsidR="00E30868">
        <w:rPr>
          <w:rFonts w:cs="Arial"/>
          <w:sz w:val="20"/>
          <w:szCs w:val="20"/>
        </w:rPr>
        <w:t>/pracoviště</w:t>
      </w:r>
      <w:r w:rsidRPr="0098323F">
        <w:rPr>
          <w:rFonts w:cs="Arial"/>
          <w:sz w:val="20"/>
          <w:szCs w:val="20"/>
        </w:rPr>
        <w:t xml:space="preserve"> je bez vad a nedostatků a je </w:t>
      </w:r>
      <w:r w:rsidRPr="0098323F">
        <w:rPr>
          <w:rFonts w:cs="Arial"/>
          <w:sz w:val="20"/>
          <w:szCs w:val="20"/>
        </w:rPr>
        <w:lastRenderedPageBreak/>
        <w:t>způsobilé k</w:t>
      </w:r>
      <w:r w:rsidR="00A95EF8">
        <w:rPr>
          <w:rFonts w:cs="Arial"/>
          <w:sz w:val="20"/>
          <w:szCs w:val="20"/>
        </w:rPr>
        <w:t> </w:t>
      </w:r>
      <w:r w:rsidRPr="0098323F">
        <w:rPr>
          <w:rFonts w:cs="Arial"/>
          <w:sz w:val="20"/>
          <w:szCs w:val="20"/>
        </w:rPr>
        <w:t xml:space="preserve">řádnému provedení díla. Po dokončení díla předá </w:t>
      </w:r>
      <w:r w:rsidR="000D1812">
        <w:rPr>
          <w:rFonts w:cs="Arial"/>
          <w:sz w:val="20"/>
          <w:szCs w:val="20"/>
        </w:rPr>
        <w:t>Z</w:t>
      </w:r>
      <w:r w:rsidRPr="0098323F">
        <w:rPr>
          <w:rFonts w:cs="Arial"/>
          <w:sz w:val="20"/>
          <w:szCs w:val="20"/>
        </w:rPr>
        <w:t xml:space="preserve">hotovitel </w:t>
      </w:r>
      <w:r w:rsidR="000D1812">
        <w:rPr>
          <w:rFonts w:cs="Arial"/>
          <w:sz w:val="20"/>
          <w:szCs w:val="20"/>
        </w:rPr>
        <w:t>O</w:t>
      </w:r>
      <w:r w:rsidRPr="0098323F">
        <w:rPr>
          <w:rFonts w:cs="Arial"/>
          <w:sz w:val="20"/>
          <w:szCs w:val="20"/>
        </w:rPr>
        <w:t>bjednateli místo plnění v</w:t>
      </w:r>
      <w:r w:rsidR="00A95EF8">
        <w:rPr>
          <w:rFonts w:cs="Arial"/>
          <w:sz w:val="20"/>
          <w:szCs w:val="20"/>
        </w:rPr>
        <w:t> </w:t>
      </w:r>
      <w:r w:rsidRPr="0098323F">
        <w:rPr>
          <w:rFonts w:cs="Arial"/>
          <w:sz w:val="20"/>
          <w:szCs w:val="20"/>
        </w:rPr>
        <w:t>uklizeném a čistém stavu.</w:t>
      </w:r>
    </w:p>
    <w:p w14:paraId="231F363B" w14:textId="486A9350"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A95EF8">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w:t>
      </w:r>
      <w:r w:rsidR="00A95EF8">
        <w:rPr>
          <w:rFonts w:cs="Arial"/>
          <w:sz w:val="20"/>
          <w:szCs w:val="20"/>
        </w:rPr>
        <w:t> </w:t>
      </w:r>
      <w:r w:rsidR="00993C7E" w:rsidRPr="00551047">
        <w:rPr>
          <w:rFonts w:cs="Arial"/>
          <w:sz w:val="20"/>
          <w:szCs w:val="20"/>
        </w:rPr>
        <w:t>d</w:t>
      </w:r>
      <w:r w:rsidR="00457498" w:rsidRPr="00551047">
        <w:rPr>
          <w:rFonts w:cs="Arial"/>
          <w:sz w:val="20"/>
          <w:szCs w:val="20"/>
        </w:rPr>
        <w:t xml:space="preserve">ílem bude vždy za osobní účasti a pokynů zástupce </w:t>
      </w:r>
      <w:r w:rsidR="000D1812">
        <w:rPr>
          <w:rFonts w:cs="Arial"/>
          <w:sz w:val="20"/>
          <w:szCs w:val="20"/>
        </w:rPr>
        <w:t>Z</w:t>
      </w:r>
      <w:r w:rsidR="00457498" w:rsidRPr="00551047">
        <w:rPr>
          <w:rFonts w:cs="Arial"/>
          <w:sz w:val="20"/>
          <w:szCs w:val="20"/>
        </w:rPr>
        <w:t xml:space="preserve">hotovitele. </w:t>
      </w:r>
      <w:r w:rsidRPr="00551047">
        <w:rPr>
          <w:rFonts w:cs="Arial"/>
          <w:sz w:val="20"/>
          <w:szCs w:val="20"/>
        </w:rPr>
        <w:t xml:space="preserve">Objednatel předpokládá, že pro manipulaci si bude muset </w:t>
      </w:r>
      <w:r w:rsidR="009409DF">
        <w:rPr>
          <w:rFonts w:cs="Arial"/>
          <w:sz w:val="20"/>
          <w:szCs w:val="20"/>
        </w:rPr>
        <w:t>Z</w:t>
      </w:r>
      <w:r w:rsidRPr="00551047">
        <w:rPr>
          <w:rFonts w:cs="Arial"/>
          <w:sz w:val="20"/>
          <w:szCs w:val="20"/>
        </w:rPr>
        <w:t>hotovitel zajistit vlastní manipulační prostředky, které jsou zahrnuty v</w:t>
      </w:r>
      <w:r w:rsidR="00A95EF8">
        <w:rPr>
          <w:rFonts w:cs="Arial"/>
          <w:sz w:val="20"/>
          <w:szCs w:val="20"/>
        </w:rPr>
        <w:t> </w:t>
      </w:r>
      <w:r w:rsidRPr="00551047">
        <w:rPr>
          <w:rFonts w:cs="Arial"/>
          <w:sz w:val="20"/>
          <w:szCs w:val="20"/>
        </w:rPr>
        <w:t xml:space="preserve">ceně </w:t>
      </w:r>
      <w:r w:rsidR="00993C7E" w:rsidRPr="00551047">
        <w:rPr>
          <w:rFonts w:cs="Arial"/>
          <w:sz w:val="20"/>
          <w:szCs w:val="20"/>
        </w:rPr>
        <w:t>d</w:t>
      </w:r>
      <w:r w:rsidRPr="00551047">
        <w:rPr>
          <w:rFonts w:cs="Arial"/>
          <w:sz w:val="20"/>
          <w:szCs w:val="20"/>
        </w:rPr>
        <w:t xml:space="preserve">íla. </w:t>
      </w:r>
    </w:p>
    <w:p w14:paraId="7F70344B" w14:textId="6F5A5208"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w:t>
      </w:r>
      <w:r w:rsidR="00A95EF8">
        <w:rPr>
          <w:rFonts w:cs="Arial"/>
          <w:sz w:val="20"/>
          <w:szCs w:val="20"/>
        </w:rPr>
        <w:t> </w:t>
      </w:r>
      <w:r w:rsidR="007B59AC">
        <w:rPr>
          <w:rFonts w:cs="Arial"/>
          <w:sz w:val="20"/>
          <w:szCs w:val="20"/>
        </w:rPr>
        <w:t xml:space="preserve">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2F6D2E88" w14:textId="3BA24685" w:rsidR="007222C2" w:rsidRPr="00BD7FF3" w:rsidRDefault="007222C2" w:rsidP="00556736">
      <w:pPr>
        <w:pStyle w:val="Odstavecseseznamem"/>
        <w:numPr>
          <w:ilvl w:val="0"/>
          <w:numId w:val="16"/>
        </w:numPr>
        <w:rPr>
          <w:rFonts w:cs="Arial"/>
          <w:szCs w:val="20"/>
        </w:rPr>
      </w:pPr>
      <w:r w:rsidRPr="007222C2">
        <w:rPr>
          <w:rFonts w:ascii="Arial" w:hAnsi="Arial" w:cs="Arial"/>
          <w:szCs w:val="20"/>
          <w:lang w:eastAsia="ar-SA"/>
        </w:rPr>
        <w:t xml:space="preserve">vstupy pro pracovníky a techniku </w:t>
      </w:r>
      <w:r w:rsidR="009409DF">
        <w:rPr>
          <w:rFonts w:ascii="Arial" w:hAnsi="Arial" w:cs="Arial"/>
          <w:szCs w:val="20"/>
          <w:lang w:eastAsia="ar-SA"/>
        </w:rPr>
        <w:t>Z</w:t>
      </w:r>
      <w:r w:rsidR="00534B50">
        <w:rPr>
          <w:rFonts w:ascii="Arial" w:hAnsi="Arial" w:cs="Arial"/>
          <w:szCs w:val="20"/>
          <w:lang w:eastAsia="ar-SA"/>
        </w:rPr>
        <w:t xml:space="preserve">hotovitele </w:t>
      </w:r>
      <w:r w:rsidRPr="007222C2">
        <w:rPr>
          <w:rFonts w:ascii="Arial" w:hAnsi="Arial" w:cs="Arial"/>
          <w:szCs w:val="20"/>
          <w:lang w:eastAsia="ar-SA"/>
        </w:rPr>
        <w:t xml:space="preserve"> do míst plnění, areálu skladů ČEPRO, a.s., Cerekvice n. B, Potěhy, Loukov;</w:t>
      </w:r>
    </w:p>
    <w:p w14:paraId="7C1BA217" w14:textId="584C1591"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w:t>
      </w:r>
      <w:r w:rsidR="003103FD">
        <w:rPr>
          <w:rFonts w:cs="Arial"/>
          <w:sz w:val="20"/>
          <w:szCs w:val="20"/>
        </w:rPr>
        <w:t xml:space="preserve"> ve výše uvedených areálech</w:t>
      </w:r>
      <w:r w:rsidR="007222C2">
        <w:rPr>
          <w:rFonts w:cs="Arial"/>
          <w:sz w:val="20"/>
          <w:szCs w:val="20"/>
        </w:rPr>
        <w:t>;</w:t>
      </w:r>
      <w:r w:rsidRPr="00B07107">
        <w:rPr>
          <w:rFonts w:cs="Arial"/>
          <w:sz w:val="20"/>
          <w:szCs w:val="20"/>
        </w:rPr>
        <w:t xml:space="preserve"> </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52FC3A4"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seznámení s</w:t>
      </w:r>
      <w:r w:rsidR="00A95EF8">
        <w:rPr>
          <w:rFonts w:cs="Arial"/>
          <w:sz w:val="20"/>
          <w:szCs w:val="20"/>
        </w:rPr>
        <w:t> </w:t>
      </w:r>
      <w:r w:rsidRPr="00B07107">
        <w:rPr>
          <w:rFonts w:cs="Arial"/>
          <w:sz w:val="20"/>
          <w:szCs w:val="20"/>
        </w:rPr>
        <w:t xml:space="preserve">vnitřními předpisy </w:t>
      </w:r>
      <w:r w:rsidR="009409DF">
        <w:rPr>
          <w:rFonts w:cs="Arial"/>
          <w:sz w:val="20"/>
          <w:szCs w:val="20"/>
        </w:rPr>
        <w:t>O</w:t>
      </w:r>
      <w:r w:rsidR="00E241DF">
        <w:rPr>
          <w:rFonts w:cs="Arial"/>
          <w:sz w:val="20"/>
          <w:szCs w:val="20"/>
        </w:rPr>
        <w:t>bjednatele</w:t>
      </w:r>
      <w:r w:rsidRPr="00B07107">
        <w:rPr>
          <w:rFonts w:cs="Arial"/>
          <w:sz w:val="20"/>
          <w:szCs w:val="20"/>
        </w:rPr>
        <w:t xml:space="preserve">, tj. proškolení osob na straně </w:t>
      </w:r>
      <w:r w:rsidR="009409DF">
        <w:rPr>
          <w:rFonts w:cs="Arial"/>
          <w:sz w:val="20"/>
          <w:szCs w:val="20"/>
        </w:rPr>
        <w:t>Z</w:t>
      </w:r>
      <w:r w:rsidR="00E241DF">
        <w:rPr>
          <w:rFonts w:cs="Arial"/>
          <w:sz w:val="20"/>
          <w:szCs w:val="20"/>
        </w:rPr>
        <w:t>hotovitele</w:t>
      </w:r>
      <w:r w:rsidRPr="00B07107">
        <w:rPr>
          <w:rFonts w:cs="Arial"/>
          <w:sz w:val="20"/>
          <w:szCs w:val="20"/>
        </w:rPr>
        <w:t xml:space="preserve"> z</w:t>
      </w:r>
      <w:r w:rsidR="00A95EF8">
        <w:rPr>
          <w:rFonts w:cs="Arial"/>
          <w:sz w:val="20"/>
          <w:szCs w:val="20"/>
        </w:rPr>
        <w:t> </w:t>
      </w:r>
      <w:r w:rsidRPr="00B07107">
        <w:rPr>
          <w:rFonts w:cs="Arial"/>
          <w:sz w:val="20"/>
          <w:szCs w:val="20"/>
        </w:rPr>
        <w:t xml:space="preserve">interních předpisů </w:t>
      </w:r>
      <w:r w:rsidR="00BD461E">
        <w:rPr>
          <w:rFonts w:cs="Arial"/>
          <w:sz w:val="20"/>
          <w:szCs w:val="20"/>
        </w:rPr>
        <w:t>O</w:t>
      </w:r>
      <w:r w:rsidR="00E241DF">
        <w:rPr>
          <w:rFonts w:cs="Arial"/>
          <w:sz w:val="20"/>
          <w:szCs w:val="20"/>
        </w:rPr>
        <w:t xml:space="preserve">bjednatele </w:t>
      </w:r>
      <w:r w:rsidRPr="00B07107">
        <w:rPr>
          <w:rFonts w:cs="Arial"/>
          <w:sz w:val="20"/>
          <w:szCs w:val="20"/>
        </w:rPr>
        <w:t>, zejména s</w:t>
      </w:r>
      <w:r w:rsidR="00A95EF8">
        <w:rPr>
          <w:rFonts w:cs="Arial"/>
          <w:sz w:val="20"/>
          <w:szCs w:val="20"/>
        </w:rPr>
        <w:t> </w:t>
      </w:r>
      <w:r w:rsidRPr="00B07107">
        <w:rPr>
          <w:rFonts w:cs="Arial"/>
          <w:sz w:val="20"/>
          <w:szCs w:val="20"/>
        </w:rPr>
        <w:t xml:space="preserve">ohledem na oblast PO, BOZP apod.; </w:t>
      </w:r>
    </w:p>
    <w:p w14:paraId="07BE8D6E" w14:textId="6961F970"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w:t>
      </w:r>
      <w:r w:rsidR="00A95EF8">
        <w:rPr>
          <w:rFonts w:cs="Arial"/>
          <w:sz w:val="20"/>
          <w:szCs w:val="20"/>
        </w:rPr>
        <w:t> </w:t>
      </w:r>
      <w:r w:rsidRPr="00B07107">
        <w:rPr>
          <w:rFonts w:cs="Arial"/>
          <w:sz w:val="20"/>
          <w:szCs w:val="20"/>
        </w:rPr>
        <w:t>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2C486997" w14:textId="79E43882" w:rsidR="007222C2" w:rsidRPr="007222C2" w:rsidRDefault="005D7663" w:rsidP="007222C2">
      <w:pPr>
        <w:pStyle w:val="4sltext"/>
        <w:numPr>
          <w:ilvl w:val="1"/>
          <w:numId w:val="2"/>
        </w:numPr>
        <w:rPr>
          <w:rFonts w:cs="Arial"/>
          <w:sz w:val="20"/>
          <w:szCs w:val="20"/>
        </w:rPr>
      </w:pPr>
      <w:r w:rsidRPr="000C6AD6">
        <w:rPr>
          <w:rFonts w:cs="Arial"/>
          <w:sz w:val="20"/>
          <w:szCs w:val="20"/>
        </w:rPr>
        <w:t xml:space="preserve">Objednatel se zavazuje zaplatit </w:t>
      </w:r>
      <w:r w:rsidR="009409DF">
        <w:rPr>
          <w:rFonts w:cs="Arial"/>
          <w:sz w:val="20"/>
          <w:szCs w:val="20"/>
        </w:rPr>
        <w:t>Z</w:t>
      </w:r>
      <w:r w:rsidRPr="000C6AD6">
        <w:rPr>
          <w:rFonts w:cs="Arial"/>
          <w:sz w:val="20"/>
          <w:szCs w:val="20"/>
        </w:rPr>
        <w:t>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00593721">
        <w:rPr>
          <w:rFonts w:cs="Arial"/>
          <w:sz w:val="20"/>
          <w:szCs w:val="20"/>
        </w:rPr>
        <w:t xml:space="preserve"> v rozdělení </w:t>
      </w:r>
      <w:r w:rsidR="000B5512">
        <w:rPr>
          <w:rFonts w:cs="Arial"/>
          <w:sz w:val="20"/>
          <w:szCs w:val="20"/>
        </w:rPr>
        <w:t>za jednotlivé FVE</w:t>
      </w:r>
      <w:r w:rsidR="007222C2" w:rsidRPr="007222C2">
        <w:rPr>
          <w:rFonts w:cs="Arial"/>
          <w:sz w:val="20"/>
          <w:szCs w:val="20"/>
        </w:rPr>
        <w:t>:</w:t>
      </w:r>
    </w:p>
    <w:p w14:paraId="71078491" w14:textId="553039E6" w:rsidR="007222C2" w:rsidRPr="007222C2" w:rsidRDefault="000B5512" w:rsidP="00556736">
      <w:pPr>
        <w:pStyle w:val="05-ODST-3"/>
        <w:numPr>
          <w:ilvl w:val="2"/>
          <w:numId w:val="32"/>
        </w:numPr>
      </w:pPr>
      <w:r w:rsidRPr="0CF728EE">
        <w:t xml:space="preserve">FVE </w:t>
      </w:r>
      <w:r w:rsidR="007222C2" w:rsidRPr="0CF728EE">
        <w:t xml:space="preserve">Cerekvice nad Bystřicí ve výši </w:t>
      </w:r>
      <w:r w:rsidR="009D5C3E">
        <w:t xml:space="preserve"> </w:t>
      </w:r>
      <w:r w:rsidRPr="0CF728EE">
        <w:rPr>
          <w:rStyle w:val="FontStyle64"/>
          <w:rFonts w:ascii="Arial" w:hAnsi="Arial" w:cs="Arial"/>
          <w:b/>
          <w:bCs/>
          <w:sz w:val="20"/>
          <w:szCs w:val="20"/>
          <w:highlight w:val="yellow"/>
        </w:rPr>
        <w:fldChar w:fldCharType="begin"/>
      </w:r>
      <w:r w:rsidRPr="0CF728EE">
        <w:rPr>
          <w:rStyle w:val="FontStyle64"/>
          <w:rFonts w:ascii="Arial" w:hAnsi="Arial" w:cs="Arial"/>
          <w:b/>
          <w:bCs/>
          <w:sz w:val="20"/>
          <w:szCs w:val="20"/>
          <w:highlight w:val="yellow"/>
        </w:rPr>
        <w:instrText xml:space="preserve"> FORMTEXT </w:instrText>
      </w:r>
      <w:r w:rsidRPr="0CF728EE">
        <w:rPr>
          <w:rStyle w:val="FontStyle64"/>
          <w:rFonts w:ascii="Arial" w:hAnsi="Arial" w:cs="Arial"/>
          <w:b/>
          <w:bCs/>
          <w:sz w:val="20"/>
          <w:szCs w:val="20"/>
          <w:highlight w:val="yellow"/>
        </w:rPr>
        <w:fldChar w:fldCharType="separate"/>
      </w:r>
      <w:r w:rsidRPr="0CF728EE">
        <w:rPr>
          <w:rStyle w:val="FontStyle64"/>
          <w:rFonts w:ascii="Arial" w:hAnsi="Arial" w:cs="Arial"/>
          <w:b/>
          <w:bCs/>
          <w:noProof/>
          <w:sz w:val="20"/>
          <w:szCs w:val="20"/>
          <w:highlight w:val="yellow"/>
        </w:rPr>
        <w:t>doplní účastník</w:t>
      </w:r>
      <w:r w:rsidRPr="0CF728EE">
        <w:rPr>
          <w:rStyle w:val="FontStyle64"/>
          <w:rFonts w:ascii="Arial" w:hAnsi="Arial" w:cs="Arial"/>
          <w:b/>
          <w:bCs/>
          <w:sz w:val="20"/>
          <w:szCs w:val="20"/>
          <w:highlight w:val="yellow"/>
        </w:rPr>
        <w:fldChar w:fldCharType="end"/>
      </w:r>
      <w:r w:rsidR="007222C2" w:rsidRPr="0CF728EE">
        <w:t>,- Kč bez DPH</w:t>
      </w:r>
    </w:p>
    <w:p w14:paraId="4875B027" w14:textId="00EF3B60" w:rsidR="007222C2" w:rsidRPr="007222C2" w:rsidRDefault="000B5512" w:rsidP="00556736">
      <w:pPr>
        <w:pStyle w:val="05-ODST-3"/>
        <w:numPr>
          <w:ilvl w:val="2"/>
          <w:numId w:val="32"/>
        </w:numPr>
      </w:pPr>
      <w:r>
        <w:t xml:space="preserve">FVE </w:t>
      </w:r>
      <w:r w:rsidR="007222C2" w:rsidRPr="007222C2">
        <w:t xml:space="preserve">Potěhy ve výši </w:t>
      </w:r>
      <w:r w:rsidR="009D5C3E">
        <w:t xml:space="preserve">                          </w:t>
      </w:r>
      <w:r w:rsidRPr="00687DB8">
        <w:rPr>
          <w:highlight w:val="yellow"/>
        </w:rPr>
        <w:fldChar w:fldCharType="begin">
          <w:ffData>
            <w:name w:val=""/>
            <w:enabled/>
            <w:calcOnExit w:val="0"/>
            <w:textInput>
              <w:default w:val="doplní uchazeč"/>
            </w:textInput>
          </w:ffData>
        </w:fldChar>
      </w:r>
      <w:r w:rsidRPr="00687DB8">
        <w:rPr>
          <w:highlight w:val="yellow"/>
        </w:rPr>
        <w:instrText xml:space="preserve"> FORMTEXT </w:instrText>
      </w:r>
      <w:r w:rsidRPr="00687DB8">
        <w:rPr>
          <w:highlight w:val="yellow"/>
        </w:rPr>
      </w:r>
      <w:r w:rsidRPr="00687DB8">
        <w:rPr>
          <w:highlight w:val="yellow"/>
        </w:rPr>
        <w:fldChar w:fldCharType="separate"/>
      </w:r>
      <w:r w:rsidRPr="00687DB8">
        <w:rPr>
          <w:highlight w:val="yellow"/>
        </w:rPr>
        <w:t>doplní účastník</w:t>
      </w:r>
      <w:r w:rsidRPr="00687DB8">
        <w:rPr>
          <w:highlight w:val="yellow"/>
        </w:rPr>
        <w:fldChar w:fldCharType="end"/>
      </w:r>
      <w:r w:rsidR="007222C2" w:rsidRPr="007222C2">
        <w:t>,- Kč bez DPH</w:t>
      </w:r>
    </w:p>
    <w:p w14:paraId="65F39D36" w14:textId="7B3E05D9" w:rsidR="007222C2" w:rsidRPr="007222C2" w:rsidRDefault="000B5512" w:rsidP="00556736">
      <w:pPr>
        <w:pStyle w:val="05-ODST-3"/>
        <w:numPr>
          <w:ilvl w:val="2"/>
          <w:numId w:val="32"/>
        </w:numPr>
      </w:pPr>
      <w:r>
        <w:t xml:space="preserve">FVE </w:t>
      </w:r>
      <w:r w:rsidR="007222C2" w:rsidRPr="007222C2">
        <w:t xml:space="preserve">Loukov ve výši </w:t>
      </w:r>
      <w:r w:rsidR="009D5C3E">
        <w:t xml:space="preserve">                          </w:t>
      </w:r>
      <w:r w:rsidRPr="00687DB8">
        <w:rPr>
          <w:highlight w:val="yellow"/>
        </w:rPr>
        <w:fldChar w:fldCharType="begin">
          <w:ffData>
            <w:name w:val=""/>
            <w:enabled/>
            <w:calcOnExit w:val="0"/>
            <w:textInput>
              <w:default w:val="doplní uchazeč"/>
            </w:textInput>
          </w:ffData>
        </w:fldChar>
      </w:r>
      <w:r w:rsidRPr="00687DB8">
        <w:rPr>
          <w:highlight w:val="yellow"/>
        </w:rPr>
        <w:instrText xml:space="preserve"> FORMTEXT </w:instrText>
      </w:r>
      <w:r w:rsidRPr="00687DB8">
        <w:rPr>
          <w:highlight w:val="yellow"/>
        </w:rPr>
      </w:r>
      <w:r w:rsidRPr="00687DB8">
        <w:rPr>
          <w:highlight w:val="yellow"/>
        </w:rPr>
        <w:fldChar w:fldCharType="separate"/>
      </w:r>
      <w:r w:rsidRPr="00687DB8">
        <w:rPr>
          <w:highlight w:val="yellow"/>
        </w:rPr>
        <w:t>doplní účastník</w:t>
      </w:r>
      <w:r w:rsidRPr="00687DB8">
        <w:rPr>
          <w:highlight w:val="yellow"/>
        </w:rPr>
        <w:fldChar w:fldCharType="end"/>
      </w:r>
      <w:r w:rsidR="007222C2" w:rsidRPr="007222C2">
        <w:t>,- Kč bez DPH</w:t>
      </w:r>
    </w:p>
    <w:p w14:paraId="010827CB" w14:textId="4DE300AD" w:rsidR="00644188" w:rsidRPr="00644188" w:rsidRDefault="00644188" w:rsidP="00687DB8">
      <w:pPr>
        <w:pStyle w:val="4sltext"/>
        <w:ind w:left="567" w:firstLine="0"/>
        <w:rPr>
          <w:rFonts w:cs="Arial"/>
          <w:sz w:val="20"/>
          <w:szCs w:val="20"/>
        </w:rPr>
      </w:pPr>
    </w:p>
    <w:p w14:paraId="30EB4AE6" w14:textId="3A470771"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w:t>
      </w:r>
      <w:r w:rsidR="00A95EF8">
        <w:rPr>
          <w:rFonts w:cs="Arial"/>
          <w:sz w:val="20"/>
          <w:szCs w:val="20"/>
        </w:rPr>
        <w:t> </w:t>
      </w:r>
      <w:r w:rsidR="006071B4" w:rsidRPr="006071B4">
        <w:rPr>
          <w:rFonts w:cs="Arial"/>
          <w:sz w:val="20"/>
          <w:szCs w:val="20"/>
        </w:rPr>
        <w:t>ceně díla připočíst DPH v</w:t>
      </w:r>
      <w:r w:rsidR="00A95EF8">
        <w:rPr>
          <w:rFonts w:cs="Arial"/>
          <w:sz w:val="20"/>
          <w:szCs w:val="20"/>
        </w:rPr>
        <w:t> </w:t>
      </w:r>
      <w:r w:rsidR="006071B4" w:rsidRPr="006071B4">
        <w:rPr>
          <w:rFonts w:cs="Arial"/>
          <w:sz w:val="20"/>
          <w:szCs w:val="20"/>
        </w:rPr>
        <w:t>zákonem stanovené výši. </w:t>
      </w:r>
    </w:p>
    <w:p w14:paraId="152544A7" w14:textId="379AAC68" w:rsidR="005D7663" w:rsidRPr="00E51915" w:rsidRDefault="00644188" w:rsidP="006D64E0">
      <w:pPr>
        <w:pStyle w:val="4sltext"/>
        <w:numPr>
          <w:ilvl w:val="1"/>
          <w:numId w:val="2"/>
        </w:numPr>
        <w:ind w:left="567" w:hanging="567"/>
        <w:rPr>
          <w:rFonts w:cs="Arial"/>
          <w:sz w:val="20"/>
          <w:szCs w:val="20"/>
        </w:rPr>
      </w:pPr>
      <w:r w:rsidRPr="00E51915">
        <w:rPr>
          <w:rFonts w:cs="Arial"/>
          <w:sz w:val="20"/>
          <w:szCs w:val="20"/>
        </w:rPr>
        <w:t>Cena díla v</w:t>
      </w:r>
      <w:r w:rsidR="00A95EF8" w:rsidRPr="00E51915">
        <w:rPr>
          <w:rFonts w:cs="Arial"/>
          <w:sz w:val="20"/>
          <w:szCs w:val="20"/>
        </w:rPr>
        <w:t> </w:t>
      </w:r>
      <w:r w:rsidRPr="00E51915">
        <w:rPr>
          <w:rFonts w:cs="Arial"/>
          <w:sz w:val="20"/>
          <w:szCs w:val="20"/>
        </w:rPr>
        <w:t>sobě zahrnuje veškeré náklady spojené s</w:t>
      </w:r>
      <w:r w:rsidR="00A95EF8" w:rsidRPr="00E51915">
        <w:rPr>
          <w:rFonts w:cs="Arial"/>
          <w:sz w:val="20"/>
          <w:szCs w:val="20"/>
        </w:rPr>
        <w:t> </w:t>
      </w:r>
      <w:r w:rsidRPr="00E51915">
        <w:rPr>
          <w:rFonts w:cs="Arial"/>
          <w:sz w:val="20"/>
          <w:szCs w:val="20"/>
        </w:rPr>
        <w:t xml:space="preserve">realizací </w:t>
      </w:r>
      <w:r w:rsidR="00993C7E" w:rsidRPr="00E51915">
        <w:rPr>
          <w:rFonts w:cs="Arial"/>
          <w:sz w:val="20"/>
          <w:szCs w:val="20"/>
        </w:rPr>
        <w:t>d</w:t>
      </w:r>
      <w:r w:rsidRPr="00E51915">
        <w:rPr>
          <w:rFonts w:cs="Arial"/>
          <w:sz w:val="20"/>
          <w:szCs w:val="20"/>
        </w:rPr>
        <w:t xml:space="preserve">íla, včetně </w:t>
      </w:r>
      <w:r w:rsidR="007625E5" w:rsidRPr="00E51915">
        <w:rPr>
          <w:rFonts w:cs="Arial"/>
          <w:sz w:val="20"/>
          <w:szCs w:val="20"/>
        </w:rPr>
        <w:t xml:space="preserve">návrhu, výroby, </w:t>
      </w:r>
      <w:r w:rsidRPr="00E51915">
        <w:rPr>
          <w:rFonts w:cs="Arial"/>
          <w:sz w:val="20"/>
          <w:szCs w:val="20"/>
        </w:rPr>
        <w:t xml:space="preserve">dopravy, kompletace, </w:t>
      </w:r>
      <w:r w:rsidR="007625E5" w:rsidRPr="00E51915">
        <w:rPr>
          <w:rFonts w:cs="Arial"/>
          <w:sz w:val="20"/>
          <w:szCs w:val="20"/>
        </w:rPr>
        <w:t xml:space="preserve">manipulační techniky, </w:t>
      </w:r>
      <w:r w:rsidRPr="00E51915">
        <w:rPr>
          <w:rFonts w:cs="Arial"/>
          <w:sz w:val="20"/>
          <w:szCs w:val="20"/>
        </w:rPr>
        <w:t>montáže</w:t>
      </w:r>
      <w:r w:rsidR="00EB2F4A" w:rsidRPr="00E51915">
        <w:rPr>
          <w:rFonts w:cs="Arial"/>
          <w:sz w:val="20"/>
          <w:szCs w:val="20"/>
        </w:rPr>
        <w:t xml:space="preserve">, cestovních výdajů, balení, </w:t>
      </w:r>
      <w:r w:rsidR="007625E5" w:rsidRPr="00E51915">
        <w:rPr>
          <w:rFonts w:cs="Arial"/>
          <w:sz w:val="20"/>
          <w:szCs w:val="20"/>
        </w:rPr>
        <w:t xml:space="preserve">revizí, </w:t>
      </w:r>
      <w:r w:rsidR="00BA504A" w:rsidRPr="00E51915">
        <w:rPr>
          <w:rFonts w:cs="Arial"/>
          <w:sz w:val="20"/>
          <w:szCs w:val="20"/>
        </w:rPr>
        <w:t>veškeré osobní ochranné prostředky a pomůcky</w:t>
      </w:r>
      <w:r w:rsidR="007625E5" w:rsidRPr="00E51915">
        <w:rPr>
          <w:rFonts w:cs="Arial"/>
          <w:sz w:val="20"/>
          <w:szCs w:val="20"/>
        </w:rPr>
        <w:t xml:space="preserve">, </w:t>
      </w:r>
      <w:r w:rsidR="00EB2F4A" w:rsidRPr="00E51915">
        <w:rPr>
          <w:rFonts w:cs="Arial"/>
          <w:sz w:val="20"/>
          <w:szCs w:val="20"/>
        </w:rPr>
        <w:t>zaplacení všech cel, daní</w:t>
      </w:r>
      <w:r w:rsidR="00BA504A" w:rsidRPr="00E51915">
        <w:rPr>
          <w:rFonts w:cs="Arial"/>
          <w:sz w:val="20"/>
          <w:szCs w:val="20"/>
        </w:rPr>
        <w:t xml:space="preserve">, recyklačních poplatků </w:t>
      </w:r>
      <w:r w:rsidR="00EB2F4A" w:rsidRPr="00E51915">
        <w:rPr>
          <w:rFonts w:cs="Arial"/>
          <w:sz w:val="20"/>
          <w:szCs w:val="20"/>
        </w:rPr>
        <w:t>či jiných poplatků, pojištění, náklady na provádění průběžného úklidu, zřízení i vyklizení staveniště</w:t>
      </w:r>
      <w:r w:rsidR="0063102C" w:rsidRPr="00E51915">
        <w:rPr>
          <w:rFonts w:cs="Arial"/>
          <w:sz w:val="20"/>
          <w:szCs w:val="20"/>
        </w:rPr>
        <w:t>/pracoviště</w:t>
      </w:r>
      <w:r w:rsidR="00EB2F4A" w:rsidRPr="00E51915">
        <w:rPr>
          <w:rFonts w:cs="Arial"/>
          <w:sz w:val="20"/>
          <w:szCs w:val="20"/>
        </w:rPr>
        <w:t xml:space="preserve">, </w:t>
      </w:r>
      <w:r w:rsidR="003169A7" w:rsidRPr="00E51915">
        <w:rPr>
          <w:rFonts w:cs="Arial"/>
          <w:sz w:val="20"/>
          <w:szCs w:val="20"/>
        </w:rPr>
        <w:t xml:space="preserve">odvoz i likvidace odpadu, </w:t>
      </w:r>
      <w:r w:rsidR="00EB2F4A" w:rsidRPr="00E51915">
        <w:rPr>
          <w:rFonts w:cs="Arial"/>
          <w:sz w:val="20"/>
          <w:szCs w:val="20"/>
        </w:rPr>
        <w:t>provedení všech zkoušek, atestů a kontrol, měření, náklady spojené s</w:t>
      </w:r>
      <w:r w:rsidR="00A95EF8" w:rsidRPr="00E51915">
        <w:rPr>
          <w:rFonts w:cs="Arial"/>
          <w:sz w:val="20"/>
          <w:szCs w:val="20"/>
        </w:rPr>
        <w:t> </w:t>
      </w:r>
      <w:r w:rsidR="00EB2F4A" w:rsidRPr="00E51915">
        <w:rPr>
          <w:rFonts w:cs="Arial"/>
          <w:sz w:val="20"/>
          <w:szCs w:val="20"/>
        </w:rPr>
        <w:t>dodržováním právních předpisů týkajících se požární ochrany a bezpečnosti a ochrany zdraví při práci</w:t>
      </w:r>
      <w:r w:rsidR="002A7D75" w:rsidRPr="00E51915">
        <w:rPr>
          <w:rFonts w:cs="Arial"/>
          <w:sz w:val="20"/>
          <w:szCs w:val="20"/>
        </w:rPr>
        <w:t xml:space="preserve"> (zejména bezpečnosti a ochrany zdraví při práci ve výškách)</w:t>
      </w:r>
      <w:r w:rsidR="00EB2F4A" w:rsidRPr="00E51915">
        <w:rPr>
          <w:rFonts w:cs="Arial"/>
          <w:sz w:val="20"/>
          <w:szCs w:val="20"/>
        </w:rPr>
        <w:t xml:space="preserve">, na výstražné tabulky, na obvyklou obchodní a správní režii zhotovitele </w:t>
      </w:r>
      <w:r w:rsidRPr="00E51915">
        <w:rPr>
          <w:rFonts w:cs="Arial"/>
          <w:sz w:val="20"/>
          <w:szCs w:val="20"/>
        </w:rPr>
        <w:t>apod.</w:t>
      </w:r>
      <w:r w:rsidR="00EB2F4A" w:rsidRPr="00E51915">
        <w:rPr>
          <w:rFonts w:cs="Arial"/>
          <w:sz w:val="20"/>
          <w:szCs w:val="20"/>
        </w:rPr>
        <w:t>)</w:t>
      </w:r>
      <w:r w:rsidR="00A95EF8" w:rsidRPr="00E51915">
        <w:rPr>
          <w:rFonts w:cs="Arial"/>
          <w:sz w:val="20"/>
          <w:szCs w:val="20"/>
        </w:rPr>
        <w:t xml:space="preserve"> a stejně tak i náklady na </w:t>
      </w:r>
      <w:r w:rsidR="004714BC" w:rsidRPr="00E51915">
        <w:rPr>
          <w:rFonts w:cs="Arial"/>
          <w:sz w:val="20"/>
          <w:szCs w:val="20"/>
        </w:rPr>
        <w:t xml:space="preserve">kompletaci a </w:t>
      </w:r>
      <w:r w:rsidR="00A95EF8" w:rsidRPr="00E51915">
        <w:rPr>
          <w:rFonts w:cs="Arial"/>
          <w:sz w:val="20"/>
          <w:szCs w:val="20"/>
        </w:rPr>
        <w:t>p</w:t>
      </w:r>
      <w:r w:rsidR="008072C6" w:rsidRPr="00E51915">
        <w:rPr>
          <w:rFonts w:cs="Arial"/>
          <w:sz w:val="20"/>
          <w:szCs w:val="20"/>
        </w:rPr>
        <w:t xml:space="preserve">odání žádosti o </w:t>
      </w:r>
      <w:r w:rsidR="00A95EF8" w:rsidRPr="00E51915">
        <w:rPr>
          <w:rFonts w:cs="Arial"/>
          <w:sz w:val="20"/>
          <w:szCs w:val="20"/>
        </w:rPr>
        <w:t>UPOS</w:t>
      </w:r>
      <w:r w:rsidR="008072C6" w:rsidRPr="00E51915">
        <w:rPr>
          <w:rFonts w:cs="Arial"/>
          <w:sz w:val="20"/>
          <w:szCs w:val="20"/>
        </w:rPr>
        <w:t xml:space="preserve"> a zpracování a dodání dokumentů pro podání </w:t>
      </w:r>
      <w:r w:rsidR="00A95EF8" w:rsidRPr="00E51915">
        <w:rPr>
          <w:rFonts w:cs="Arial"/>
          <w:sz w:val="20"/>
          <w:szCs w:val="20"/>
        </w:rPr>
        <w:t>UTP</w:t>
      </w:r>
      <w:r w:rsidR="008072C6" w:rsidRPr="00E51915">
        <w:rPr>
          <w:rFonts w:cs="Arial"/>
          <w:sz w:val="20"/>
          <w:szCs w:val="20"/>
        </w:rPr>
        <w:t xml:space="preserve">, včetně </w:t>
      </w:r>
      <w:r w:rsidR="00A95EF8" w:rsidRPr="00E51915">
        <w:rPr>
          <w:rFonts w:cs="Arial"/>
          <w:sz w:val="20"/>
          <w:szCs w:val="20"/>
        </w:rPr>
        <w:t>vypořádání případných připomínek nebo požadavků na úpravu a/nebo doplnění</w:t>
      </w:r>
      <w:r w:rsidR="008072C6" w:rsidRPr="00E51915">
        <w:rPr>
          <w:rFonts w:cs="Arial"/>
          <w:sz w:val="20"/>
          <w:szCs w:val="20"/>
        </w:rPr>
        <w:t xml:space="preserve"> požadovaných </w:t>
      </w:r>
      <w:r w:rsidR="00A95EF8" w:rsidRPr="00E51915">
        <w:rPr>
          <w:rFonts w:cs="Arial"/>
          <w:sz w:val="20"/>
          <w:szCs w:val="20"/>
        </w:rPr>
        <w:t>dokumentů</w:t>
      </w:r>
      <w:r w:rsidR="004714BC" w:rsidRPr="00E51915">
        <w:rPr>
          <w:rFonts w:cs="Arial"/>
          <w:sz w:val="20"/>
          <w:szCs w:val="20"/>
        </w:rPr>
        <w:t xml:space="preserve"> předkládaných v rámci procesů UPOS a UTP</w:t>
      </w:r>
      <w:r w:rsidR="008072C6" w:rsidRPr="00E51915">
        <w:rPr>
          <w:rFonts w:cs="Arial"/>
          <w:sz w:val="20"/>
          <w:szCs w:val="20"/>
        </w:rPr>
        <w:t xml:space="preserve">. </w:t>
      </w:r>
      <w:r w:rsidRPr="00E51915">
        <w:rPr>
          <w:rFonts w:cs="Arial"/>
          <w:sz w:val="20"/>
          <w:szCs w:val="20"/>
        </w:rPr>
        <w:t xml:space="preserve">Zhotovitel odpovídá za zahrnutí veškerých nákladů potřebných k řádnému splnění </w:t>
      </w:r>
      <w:r w:rsidR="00993C7E" w:rsidRPr="00E51915">
        <w:rPr>
          <w:rFonts w:cs="Arial"/>
          <w:sz w:val="20"/>
          <w:szCs w:val="20"/>
        </w:rPr>
        <w:t>d</w:t>
      </w:r>
      <w:r w:rsidRPr="00E51915">
        <w:rPr>
          <w:rFonts w:cs="Arial"/>
          <w:sz w:val="20"/>
          <w:szCs w:val="20"/>
        </w:rPr>
        <w:t>íla do Ceny díl</w:t>
      </w:r>
      <w:r w:rsidR="00EB2F4A" w:rsidRPr="00E51915">
        <w:rPr>
          <w:rFonts w:cs="Arial"/>
          <w:sz w:val="20"/>
          <w:szCs w:val="20"/>
        </w:rPr>
        <w:t xml:space="preserve">a </w:t>
      </w:r>
      <w:r w:rsidRPr="00E51915">
        <w:rPr>
          <w:rFonts w:cs="Arial"/>
          <w:sz w:val="20"/>
          <w:szCs w:val="20"/>
        </w:rPr>
        <w:t>(a</w:t>
      </w:r>
      <w:r w:rsidR="00EB2F4A" w:rsidRPr="00E51915">
        <w:rPr>
          <w:rFonts w:cs="Arial"/>
          <w:sz w:val="20"/>
          <w:szCs w:val="20"/>
        </w:rPr>
        <w:t> </w:t>
      </w:r>
      <w:r w:rsidRPr="00E51915">
        <w:rPr>
          <w:rFonts w:cs="Arial"/>
          <w:sz w:val="20"/>
          <w:szCs w:val="20"/>
        </w:rPr>
        <w:t>to včetně nákladů, které měl zhotovitel na základě svých odborných a technických znalostí a při vynaložení odborné péče vědět a předpokládat).</w:t>
      </w:r>
    </w:p>
    <w:p w14:paraId="6C26C41C" w14:textId="760C50A9"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w:t>
      </w:r>
      <w:r w:rsidR="00C94FE4">
        <w:rPr>
          <w:rFonts w:cs="Arial"/>
          <w:sz w:val="20"/>
          <w:szCs w:val="20"/>
        </w:rPr>
        <w:t>Z</w:t>
      </w:r>
      <w:r w:rsidRPr="0098323F">
        <w:rPr>
          <w:rFonts w:cs="Arial"/>
          <w:sz w:val="20"/>
          <w:szCs w:val="20"/>
        </w:rPr>
        <w:t xml:space="preserve">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 xml:space="preserve">převzetí </w:t>
      </w:r>
      <w:r w:rsidR="00BD461E">
        <w:rPr>
          <w:rFonts w:cs="Arial"/>
          <w:sz w:val="20"/>
          <w:szCs w:val="20"/>
        </w:rPr>
        <w:t>O</w:t>
      </w:r>
      <w:r w:rsidRPr="0098323F">
        <w:rPr>
          <w:rFonts w:cs="Arial"/>
          <w:sz w:val="20"/>
          <w:szCs w:val="20"/>
        </w:rPr>
        <w:t>bjednatelem</w:t>
      </w:r>
      <w:r>
        <w:rPr>
          <w:rFonts w:cs="Arial"/>
          <w:sz w:val="20"/>
          <w:szCs w:val="20"/>
        </w:rPr>
        <w:t>.</w:t>
      </w:r>
    </w:p>
    <w:p w14:paraId="263E543E" w14:textId="1565E125"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 xml:space="preserve">O provedené vícepráce se zvyšuje Cena díla pouze v případě, že </w:t>
      </w:r>
      <w:r w:rsidR="00031DE5" w:rsidRPr="2503B1DD">
        <w:rPr>
          <w:rFonts w:cs="Arial"/>
          <w:sz w:val="20"/>
          <w:szCs w:val="20"/>
        </w:rPr>
        <w:t xml:space="preserve">jejich provedení je v souladu s obecně závaznými právními předpisy (zejména ZZVZ) a </w:t>
      </w:r>
      <w:r w:rsidR="00C94FE4">
        <w:rPr>
          <w:rFonts w:cs="Arial"/>
          <w:sz w:val="20"/>
          <w:szCs w:val="20"/>
        </w:rPr>
        <w:t>O</w:t>
      </w:r>
      <w:r w:rsidRPr="008A2EB5">
        <w:rPr>
          <w:rFonts w:cs="Arial"/>
          <w:sz w:val="20"/>
          <w:szCs w:val="20"/>
        </w:rPr>
        <w:t xml:space="preserve">bjednatel provedení víceprací a jejich cenu písemně předem odsouhlasil. V opačném případě nemá </w:t>
      </w:r>
      <w:r w:rsidR="00C94FE4">
        <w:rPr>
          <w:rFonts w:cs="Arial"/>
          <w:sz w:val="20"/>
          <w:szCs w:val="20"/>
        </w:rPr>
        <w:t>Z</w:t>
      </w:r>
      <w:r w:rsidRPr="008A2EB5">
        <w:rPr>
          <w:rFonts w:cs="Arial"/>
          <w:sz w:val="20"/>
          <w:szCs w:val="20"/>
        </w:rPr>
        <w:t xml:space="preserve">hotovitel nárok na jakoukoliv cenu za provedené vícepráce. Případné, </w:t>
      </w:r>
      <w:r w:rsidR="00C94FE4">
        <w:rPr>
          <w:rFonts w:cs="Arial"/>
          <w:sz w:val="20"/>
          <w:szCs w:val="20"/>
        </w:rPr>
        <w:t>O</w:t>
      </w:r>
      <w:r w:rsidRPr="008A2EB5">
        <w:rPr>
          <w:rFonts w:cs="Arial"/>
          <w:sz w:val="20"/>
          <w:szCs w:val="20"/>
        </w:rPr>
        <w:t xml:space="preserve">bjednatelem písemně odsouhlasené vícepráce budou </w:t>
      </w:r>
      <w:r w:rsidR="009A4E64">
        <w:rPr>
          <w:rFonts w:cs="Arial"/>
          <w:sz w:val="20"/>
          <w:szCs w:val="20"/>
        </w:rPr>
        <w:t>O</w:t>
      </w:r>
      <w:r w:rsidRPr="008A2EB5">
        <w:rPr>
          <w:rFonts w:cs="Arial"/>
          <w:sz w:val="20"/>
          <w:szCs w:val="20"/>
        </w:rPr>
        <w:t xml:space="preserve">bjednateli vyúčtovány samostatnou fakturou, a to nejdříve po jejich dokončení a předání </w:t>
      </w:r>
      <w:r w:rsidR="00C94FE4">
        <w:rPr>
          <w:rFonts w:cs="Arial"/>
          <w:sz w:val="20"/>
          <w:szCs w:val="20"/>
        </w:rPr>
        <w:t>O</w:t>
      </w:r>
      <w:r w:rsidRPr="008A2EB5">
        <w:rPr>
          <w:rFonts w:cs="Arial"/>
          <w:sz w:val="20"/>
          <w:szCs w:val="20"/>
        </w:rPr>
        <w:t xml:space="preserve">bjednateli, ne však dříve než v okamžiku, kdy je </w:t>
      </w:r>
      <w:r w:rsidR="00C94FE4">
        <w:rPr>
          <w:rFonts w:cs="Arial"/>
          <w:sz w:val="20"/>
          <w:szCs w:val="20"/>
        </w:rPr>
        <w:t>O</w:t>
      </w:r>
      <w:r w:rsidRPr="008A2EB5">
        <w:rPr>
          <w:rFonts w:cs="Arial"/>
          <w:sz w:val="20"/>
          <w:szCs w:val="20"/>
        </w:rPr>
        <w:t xml:space="preserve">bjednatel povinen uhradit zhotoviteli Cenu díla. Cena díla se snižuje o hodnotu </w:t>
      </w:r>
      <w:r w:rsidR="00C94FE4">
        <w:rPr>
          <w:rFonts w:cs="Arial"/>
          <w:sz w:val="20"/>
          <w:szCs w:val="20"/>
        </w:rPr>
        <w:t>O</w:t>
      </w:r>
      <w:r w:rsidRPr="008A2EB5">
        <w:rPr>
          <w:rFonts w:cs="Arial"/>
          <w:sz w:val="20"/>
          <w:szCs w:val="20"/>
        </w:rPr>
        <w:t>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5AF79A9E" w:rsidR="00BA45E1" w:rsidRDefault="00BA45E1" w:rsidP="000559A2">
      <w:pPr>
        <w:pStyle w:val="4sltext"/>
        <w:numPr>
          <w:ilvl w:val="1"/>
          <w:numId w:val="2"/>
        </w:numPr>
        <w:ind w:left="567" w:hanging="567"/>
        <w:rPr>
          <w:rFonts w:cs="Arial"/>
          <w:sz w:val="20"/>
          <w:szCs w:val="20"/>
        </w:rPr>
      </w:pPr>
      <w:r w:rsidRPr="000559A2">
        <w:rPr>
          <w:rFonts w:cs="Arial"/>
          <w:sz w:val="20"/>
          <w:szCs w:val="20"/>
        </w:rPr>
        <w:t xml:space="preserve">Zhotovitel bere na vědomí, že </w:t>
      </w:r>
      <w:r w:rsidR="001A3C3C">
        <w:rPr>
          <w:rFonts w:cs="Arial"/>
          <w:sz w:val="20"/>
          <w:szCs w:val="20"/>
        </w:rPr>
        <w:t xml:space="preserve">Objednatel </w:t>
      </w:r>
      <w:r w:rsidRPr="000559A2">
        <w:rPr>
          <w:rFonts w:cs="Arial"/>
          <w:sz w:val="20"/>
          <w:szCs w:val="20"/>
        </w:rPr>
        <w:t xml:space="preserve"> neposkytuje zálohy.</w:t>
      </w:r>
    </w:p>
    <w:p w14:paraId="5CEEF9EF" w14:textId="2E5978C3" w:rsidR="007222C2" w:rsidRPr="002534CF" w:rsidRDefault="007222C2" w:rsidP="0CF728EE">
      <w:pPr>
        <w:pStyle w:val="4sltext"/>
        <w:numPr>
          <w:ilvl w:val="1"/>
          <w:numId w:val="2"/>
        </w:numPr>
        <w:ind w:left="567" w:hanging="567"/>
        <w:rPr>
          <w:rFonts w:cs="Arial"/>
          <w:sz w:val="20"/>
          <w:szCs w:val="20"/>
        </w:rPr>
      </w:pPr>
      <w:r w:rsidRPr="002534CF">
        <w:rPr>
          <w:rFonts w:cs="Arial"/>
          <w:sz w:val="20"/>
          <w:szCs w:val="20"/>
        </w:rPr>
        <w:t xml:space="preserve">Úhrada Ceny díla dle čl. 4 odst. 4.1. bude prováděna na základě čtvrtletních daňových dokladů, faktur a konečné faktury. Fakturovaná částka bude vypočtená a vyjádřená procentuálním vyčíslením </w:t>
      </w:r>
      <w:r w:rsidRPr="002534CF">
        <w:rPr>
          <w:rFonts w:cs="Arial"/>
          <w:sz w:val="20"/>
          <w:szCs w:val="20"/>
        </w:rPr>
        <w:lastRenderedPageBreak/>
        <w:t xml:space="preserve">prostavěnosti v členění podle jednotlivých stavebních objektů či provozních souborů </w:t>
      </w:r>
      <w:r w:rsidR="002E0596" w:rsidRPr="0822FE98">
        <w:rPr>
          <w:rFonts w:cs="Arial"/>
          <w:sz w:val="20"/>
          <w:szCs w:val="20"/>
        </w:rPr>
        <w:t xml:space="preserve">pro každou FVE samostatně </w:t>
      </w:r>
      <w:r w:rsidRPr="002534CF">
        <w:rPr>
          <w:rFonts w:cs="Arial"/>
          <w:sz w:val="20"/>
          <w:szCs w:val="20"/>
        </w:rPr>
        <w:t>a musí být písemně potvrzen</w:t>
      </w:r>
      <w:r w:rsidR="00072649" w:rsidRPr="0822FE98">
        <w:rPr>
          <w:rFonts w:cs="Arial"/>
          <w:sz w:val="20"/>
          <w:szCs w:val="20"/>
        </w:rPr>
        <w:t>a</w:t>
      </w:r>
      <w:r w:rsidRPr="002534CF">
        <w:rPr>
          <w:rFonts w:cs="Arial"/>
          <w:sz w:val="20"/>
          <w:szCs w:val="20"/>
        </w:rPr>
        <w:t xml:space="preserve"> oprávněným zástupcem Objednatele v soupisu provedených prací. U konečné faktury </w:t>
      </w:r>
      <w:r w:rsidR="00072649" w:rsidRPr="0822FE98">
        <w:rPr>
          <w:rFonts w:cs="Arial"/>
          <w:sz w:val="20"/>
          <w:szCs w:val="20"/>
        </w:rPr>
        <w:t xml:space="preserve">pro každou FVE </w:t>
      </w:r>
      <w:r w:rsidRPr="002534CF">
        <w:rPr>
          <w:rFonts w:cs="Arial"/>
          <w:sz w:val="20"/>
          <w:szCs w:val="20"/>
        </w:rPr>
        <w:t xml:space="preserve">bude protokol o předání a převzetí </w:t>
      </w:r>
      <w:r w:rsidR="004349CE" w:rsidRPr="0822FE98">
        <w:rPr>
          <w:rFonts w:cs="Arial"/>
          <w:sz w:val="20"/>
          <w:szCs w:val="20"/>
        </w:rPr>
        <w:t>d</w:t>
      </w:r>
      <w:r w:rsidRPr="002534CF">
        <w:rPr>
          <w:rFonts w:cs="Arial"/>
          <w:sz w:val="20"/>
          <w:szCs w:val="20"/>
        </w:rPr>
        <w:t>íla</w:t>
      </w:r>
      <w:r w:rsidR="00BA06B1" w:rsidRPr="0822FE98">
        <w:rPr>
          <w:rFonts w:cs="Arial"/>
          <w:sz w:val="20"/>
          <w:szCs w:val="20"/>
        </w:rPr>
        <w:t xml:space="preserve"> pro každou FVE samostatně</w:t>
      </w:r>
      <w:r w:rsidRPr="002534CF">
        <w:rPr>
          <w:rFonts w:cs="Arial"/>
          <w:sz w:val="20"/>
          <w:szCs w:val="20"/>
        </w:rPr>
        <w:t xml:space="preserve"> (resp. protokol o odstranění vad a nedodělků, bude-li dílo převzato s vadami, potvrzený oprávněným zástupcem Objednatele). </w:t>
      </w:r>
    </w:p>
    <w:p w14:paraId="3A542E86" w14:textId="77777777" w:rsidR="00020648" w:rsidRPr="00B400C7" w:rsidRDefault="00020648" w:rsidP="00020648">
      <w:pPr>
        <w:pStyle w:val="4sltext"/>
        <w:numPr>
          <w:ilvl w:val="1"/>
          <w:numId w:val="2"/>
        </w:numPr>
        <w:ind w:left="567" w:hanging="567"/>
        <w:rPr>
          <w:rFonts w:cs="Arial"/>
          <w:sz w:val="20"/>
          <w:szCs w:val="20"/>
        </w:rPr>
      </w:pPr>
      <w:r w:rsidRPr="00B400C7">
        <w:rPr>
          <w:rFonts w:cs="Arial"/>
          <w:sz w:val="20"/>
          <w:szCs w:val="20"/>
        </w:rPr>
        <w:t xml:space="preserve">Smluvní strany si sjednávají zádržné. Úhrada každé faktury bude provedena vždy pouze do výše </w:t>
      </w:r>
      <w:r>
        <w:rPr>
          <w:rFonts w:cs="Arial"/>
          <w:sz w:val="20"/>
          <w:szCs w:val="20"/>
        </w:rPr>
        <w:t>85</w:t>
      </w:r>
      <w:r w:rsidRPr="00B400C7">
        <w:rPr>
          <w:rFonts w:cs="Arial"/>
          <w:sz w:val="20"/>
          <w:szCs w:val="20"/>
        </w:rPr>
        <w:t>% fakturované částky s tím, že zbývajících 1</w:t>
      </w:r>
      <w:r>
        <w:rPr>
          <w:rFonts w:cs="Arial"/>
          <w:sz w:val="20"/>
          <w:szCs w:val="20"/>
        </w:rPr>
        <w:t>5</w:t>
      </w:r>
      <w:r w:rsidRPr="00B400C7">
        <w:rPr>
          <w:rFonts w:cs="Arial"/>
          <w:sz w:val="20"/>
          <w:szCs w:val="20"/>
        </w:rPr>
        <w:t xml:space="preserve"> % je zádržné. Výše zádržného bude vyčíslena v měně Ceny díla bez DPH, tj. v korunách českých, není-li sjednáno jinak, vždy na faktuře, ke které se zádržné vztahuje. Celková fakturace všemi dílčími fakturami a poslední dílčí fakturou nepřesáhne </w:t>
      </w:r>
      <w:r>
        <w:rPr>
          <w:rFonts w:cs="Arial"/>
          <w:sz w:val="20"/>
          <w:szCs w:val="20"/>
        </w:rPr>
        <w:t>85</w:t>
      </w:r>
      <w:r w:rsidRPr="00B400C7">
        <w:rPr>
          <w:rFonts w:cs="Arial"/>
          <w:sz w:val="20"/>
          <w:szCs w:val="20"/>
        </w:rPr>
        <w:t>% Ceny díla bez DPH. Zádržné ve výši 1</w:t>
      </w:r>
      <w:r>
        <w:rPr>
          <w:rFonts w:cs="Arial"/>
          <w:sz w:val="20"/>
          <w:szCs w:val="20"/>
        </w:rPr>
        <w:t>5</w:t>
      </w:r>
      <w:r w:rsidRPr="00B400C7">
        <w:rPr>
          <w:rFonts w:cs="Arial"/>
          <w:sz w:val="20"/>
          <w:szCs w:val="20"/>
        </w:rPr>
        <w:t>% z Ceny díla bez DPH bude použito k případné úhradě nákladů a škod, které Objednateli vzniknou porušením povinnosti Zhotovitele plynoucích z této Smlouvy nebo z platných právních předpisů.</w:t>
      </w:r>
    </w:p>
    <w:p w14:paraId="4A89948F" w14:textId="2EFBC907" w:rsidR="00020648" w:rsidRDefault="00020648" w:rsidP="00020648">
      <w:pPr>
        <w:pStyle w:val="4sltext"/>
        <w:numPr>
          <w:ilvl w:val="1"/>
          <w:numId w:val="2"/>
        </w:numPr>
        <w:ind w:left="567" w:hanging="567"/>
        <w:rPr>
          <w:rFonts w:cs="Arial"/>
          <w:sz w:val="20"/>
          <w:szCs w:val="20"/>
        </w:rPr>
      </w:pPr>
      <w:r w:rsidRPr="0CF728EE">
        <w:rPr>
          <w:rFonts w:cs="Arial"/>
          <w:sz w:val="20"/>
          <w:szCs w:val="20"/>
        </w:rPr>
        <w:t xml:space="preserve">Smluvní strany sjednávají, že zádržné bude </w:t>
      </w:r>
      <w:r w:rsidR="07519F17" w:rsidRPr="0CF728EE">
        <w:rPr>
          <w:rFonts w:cs="Arial"/>
          <w:sz w:val="20"/>
          <w:szCs w:val="20"/>
        </w:rPr>
        <w:t>z</w:t>
      </w:r>
      <w:r w:rsidRPr="0CF728EE">
        <w:rPr>
          <w:rFonts w:cs="Arial"/>
          <w:sz w:val="20"/>
          <w:szCs w:val="20"/>
        </w:rPr>
        <w:t xml:space="preserve">hotoviteli </w:t>
      </w:r>
      <w:r w:rsidR="63F75AE8" w:rsidRPr="0CF728EE">
        <w:rPr>
          <w:rFonts w:cs="Arial"/>
          <w:sz w:val="20"/>
          <w:szCs w:val="20"/>
        </w:rPr>
        <w:t>o</w:t>
      </w:r>
      <w:r w:rsidRPr="0CF728EE">
        <w:rPr>
          <w:rFonts w:cs="Arial"/>
          <w:sz w:val="20"/>
          <w:szCs w:val="20"/>
        </w:rPr>
        <w:t xml:space="preserve">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a protokolu o dokončení ověřovacího provozu.  </w:t>
      </w:r>
    </w:p>
    <w:p w14:paraId="0E3C2FA7" w14:textId="3012C0CB" w:rsidR="00F04B3A" w:rsidRPr="00F04B3A" w:rsidRDefault="00F04B3A" w:rsidP="000559A2">
      <w:pPr>
        <w:pStyle w:val="4sltext"/>
        <w:numPr>
          <w:ilvl w:val="1"/>
          <w:numId w:val="2"/>
        </w:numPr>
        <w:ind w:left="567" w:hanging="567"/>
        <w:rPr>
          <w:rFonts w:cs="Arial"/>
          <w:sz w:val="20"/>
          <w:szCs w:val="20"/>
        </w:rPr>
      </w:pPr>
      <w:r w:rsidRPr="0CF728EE">
        <w:rPr>
          <w:rFonts w:cs="Arial"/>
          <w:sz w:val="20"/>
          <w:szCs w:val="20"/>
        </w:rPr>
        <w:t xml:space="preserve">Podkladem pro zaplacení sjednané ceny za předmět plnění objednaný </w:t>
      </w:r>
      <w:r w:rsidR="007226A8">
        <w:rPr>
          <w:rFonts w:cs="Arial"/>
          <w:sz w:val="20"/>
          <w:szCs w:val="20"/>
        </w:rPr>
        <w:t>O</w:t>
      </w:r>
      <w:r w:rsidR="4FC78159" w:rsidRPr="0CF728EE">
        <w:rPr>
          <w:rFonts w:cs="Arial"/>
          <w:sz w:val="20"/>
          <w:szCs w:val="20"/>
        </w:rPr>
        <w:t>bjedna</w:t>
      </w:r>
      <w:r w:rsidRPr="0CF728EE">
        <w:rPr>
          <w:rFonts w:cs="Arial"/>
          <w:sz w:val="20"/>
          <w:szCs w:val="20"/>
        </w:rPr>
        <w:t xml:space="preserve">telem na základě a v souladu se smlouvou je daňový doklad - faktura, kterou vystaví </w:t>
      </w:r>
      <w:r w:rsidR="007226A8">
        <w:rPr>
          <w:rFonts w:cs="Arial"/>
          <w:sz w:val="20"/>
          <w:szCs w:val="20"/>
        </w:rPr>
        <w:t>Z</w:t>
      </w:r>
      <w:r w:rsidR="009F0898" w:rsidRPr="0CF728EE">
        <w:rPr>
          <w:rFonts w:cs="Arial"/>
          <w:sz w:val="20"/>
          <w:szCs w:val="20"/>
        </w:rPr>
        <w:t>hotovitel</w:t>
      </w:r>
      <w:r w:rsidRPr="0CF728EE">
        <w:rPr>
          <w:rFonts w:cs="Arial"/>
          <w:sz w:val="20"/>
          <w:szCs w:val="20"/>
        </w:rPr>
        <w:t xml:space="preserve">. </w:t>
      </w:r>
    </w:p>
    <w:p w14:paraId="35FCE366" w14:textId="1E6C483F"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sidR="007226A8">
        <w:rPr>
          <w:rFonts w:cs="Arial"/>
          <w:sz w:val="20"/>
          <w:szCs w:val="20"/>
        </w:rPr>
        <w:t>Z</w:t>
      </w:r>
      <w:r>
        <w:rPr>
          <w:rFonts w:cs="Arial"/>
          <w:sz w:val="20"/>
          <w:szCs w:val="20"/>
        </w:rPr>
        <w:t xml:space="preserve">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D6B6258"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sidR="00E118AF">
        <w:rPr>
          <w:rFonts w:cs="Arial"/>
          <w:sz w:val="20"/>
          <w:szCs w:val="20"/>
        </w:rPr>
        <w:t>O</w:t>
      </w:r>
      <w:r>
        <w:rPr>
          <w:rFonts w:cs="Arial"/>
          <w:sz w:val="20"/>
          <w:szCs w:val="20"/>
        </w:rPr>
        <w:t xml:space="preserve">bjednateli </w:t>
      </w:r>
      <w:r w:rsidRPr="00F04B3A">
        <w:rPr>
          <w:rFonts w:cs="Arial"/>
          <w:sz w:val="20"/>
          <w:szCs w:val="20"/>
        </w:rPr>
        <w:t xml:space="preserve">na fakturační adresu </w:t>
      </w:r>
      <w:r w:rsidR="00E118AF">
        <w:rPr>
          <w:rFonts w:cs="Arial"/>
          <w:sz w:val="20"/>
          <w:szCs w:val="20"/>
        </w:rPr>
        <w:t>O</w:t>
      </w:r>
      <w:r>
        <w:rPr>
          <w:rFonts w:cs="Arial"/>
          <w:sz w:val="20"/>
          <w:szCs w:val="20"/>
        </w:rPr>
        <w:t>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sidR="009A4E64">
        <w:rPr>
          <w:rFonts w:cs="Arial"/>
          <w:sz w:val="20"/>
          <w:szCs w:val="20"/>
        </w:rPr>
        <w:t>O</w:t>
      </w:r>
      <w:r>
        <w:rPr>
          <w:rFonts w:cs="Arial"/>
          <w:sz w:val="20"/>
          <w:szCs w:val="20"/>
        </w:rPr>
        <w:t xml:space="preserve">bjednatelem </w:t>
      </w:r>
      <w:r w:rsidRPr="00F04B3A">
        <w:rPr>
          <w:rFonts w:cs="Arial"/>
          <w:sz w:val="20"/>
          <w:szCs w:val="20"/>
        </w:rPr>
        <w:t>a další přílohy vyplývající ze smlouvy.</w:t>
      </w:r>
      <w:ins w:id="17" w:author="Hošková Lenka" w:date="2024-01-11T09:57:00Z">
        <w:r w:rsidR="00A156BC">
          <w:rPr>
            <w:rFonts w:cs="Arial"/>
            <w:sz w:val="20"/>
            <w:szCs w:val="20"/>
          </w:rPr>
          <w:t xml:space="preserve"> </w:t>
        </w:r>
      </w:ins>
    </w:p>
    <w:p w14:paraId="495499AC" w14:textId="051DBE53" w:rsidR="00E65388" w:rsidRPr="00E65388" w:rsidRDefault="00E65388" w:rsidP="00BC3ACA">
      <w:pPr>
        <w:pStyle w:val="02-ODST-2"/>
        <w:numPr>
          <w:ilvl w:val="0"/>
          <w:numId w:val="0"/>
        </w:numPr>
        <w:ind w:left="720"/>
      </w:pPr>
      <w:bookmarkStart w:id="18" w:name="_Hlk127271933"/>
    </w:p>
    <w:p w14:paraId="65DAE370" w14:textId="64FB16A2" w:rsidR="00DC72E1" w:rsidRPr="009328FD" w:rsidRDefault="00DC72E1" w:rsidP="00BC3ACA">
      <w:pPr>
        <w:pStyle w:val="02-ODST-2"/>
        <w:numPr>
          <w:ilvl w:val="1"/>
          <w:numId w:val="2"/>
        </w:numPr>
        <w:ind w:left="567" w:hanging="567"/>
      </w:pPr>
      <w:r>
        <w:t xml:space="preserve">V případě, bude-li faktura vystavená </w:t>
      </w:r>
      <w:r w:rsidR="006F3812">
        <w:t>Z</w:t>
      </w:r>
      <w:r>
        <w:t xml:space="preserve">hotovitelem obsahovat chybné či neúplné údaje, je </w:t>
      </w:r>
      <w:r w:rsidR="009A4E64">
        <w:t>O</w:t>
      </w:r>
      <w:r>
        <w:t xml:space="preserve">bjednatel oprávněn vrátit fakturu </w:t>
      </w:r>
      <w:r w:rsidR="009A4E64">
        <w:t>Z</w:t>
      </w:r>
      <w:r>
        <w:t xml:space="preserve">hotoviteli zpět bez zaplacení. Zhotovitel je povinen vystavit novou opravenou fakturu s novým datem splatnosti a doručit ji </w:t>
      </w:r>
      <w:r w:rsidR="009A4E64">
        <w:t>O</w:t>
      </w:r>
      <w:r>
        <w:t xml:space="preserve">bjednateli. V tomto případě nemá </w:t>
      </w:r>
      <w:r w:rsidR="009A4E64">
        <w:t>Z</w:t>
      </w:r>
      <w:r>
        <w:t xml:space="preserve">hotovitel nárok na zaplacení fakturované částky, úrok z prodlení ani jakoukoli jinou sankci a </w:t>
      </w:r>
      <w:r w:rsidR="009A4E64">
        <w:t>O</w:t>
      </w:r>
      <w:r>
        <w:t xml:space="preserve">bjednatel není v prodlení se zaplacením fakturované částky. Lhůta splatnosti v délce 30 dnů počíná běžet znovu až ode dne doručení bezvadné faktury </w:t>
      </w:r>
      <w:r w:rsidR="009A4E64">
        <w:t>O</w:t>
      </w:r>
      <w:r>
        <w:t>bjednateli na fakturační adresu Objednatele</w:t>
      </w:r>
      <w:bookmarkEnd w:id="18"/>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16BBBC5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6F3812">
        <w:rPr>
          <w:rFonts w:cs="Arial"/>
          <w:sz w:val="20"/>
          <w:szCs w:val="20"/>
        </w:rPr>
        <w:t>O</w:t>
      </w:r>
      <w:r w:rsidR="005B484F">
        <w:rPr>
          <w:rFonts w:cs="Arial"/>
          <w:sz w:val="20"/>
          <w:szCs w:val="20"/>
        </w:rPr>
        <w:t xml:space="preserve">bjednatelem </w:t>
      </w:r>
      <w:r w:rsidRPr="00F04B3A">
        <w:rPr>
          <w:rFonts w:cs="Arial"/>
          <w:sz w:val="20"/>
          <w:szCs w:val="20"/>
        </w:rPr>
        <w:t xml:space="preserve">se považuje za splněný dnem odepsání fakturované částky z účtu </w:t>
      </w:r>
      <w:r w:rsidR="00E118AF">
        <w:rPr>
          <w:rFonts w:cs="Arial"/>
          <w:sz w:val="20"/>
          <w:szCs w:val="20"/>
        </w:rPr>
        <w:t>O</w:t>
      </w:r>
      <w:r w:rsidR="005B484F">
        <w:rPr>
          <w:rFonts w:cs="Arial"/>
          <w:sz w:val="20"/>
          <w:szCs w:val="20"/>
        </w:rPr>
        <w:t>bjednatele</w:t>
      </w:r>
      <w:r w:rsidRPr="00F04B3A">
        <w:rPr>
          <w:rFonts w:cs="Arial"/>
          <w:sz w:val="20"/>
          <w:szCs w:val="20"/>
        </w:rPr>
        <w:t xml:space="preserve"> ve prospěch účtu </w:t>
      </w:r>
      <w:r w:rsidR="00FA4470">
        <w:rPr>
          <w:rFonts w:cs="Arial"/>
          <w:sz w:val="20"/>
          <w:szCs w:val="20"/>
        </w:rPr>
        <w:t>Z</w:t>
      </w:r>
      <w:r w:rsidR="005B484F">
        <w:rPr>
          <w:rFonts w:cs="Arial"/>
          <w:sz w:val="20"/>
          <w:szCs w:val="20"/>
        </w:rPr>
        <w:t xml:space="preserve">hotovitele </w:t>
      </w:r>
      <w:r w:rsidRPr="00F04B3A">
        <w:rPr>
          <w:rFonts w:cs="Arial"/>
          <w:sz w:val="20"/>
          <w:szCs w:val="20"/>
        </w:rPr>
        <w:t xml:space="preserve">uvedeného shodně v záhlaví smlouvy a na faktuře </w:t>
      </w:r>
      <w:r w:rsidR="00FA4470">
        <w:rPr>
          <w:rFonts w:cs="Arial"/>
          <w:sz w:val="20"/>
          <w:szCs w:val="20"/>
        </w:rPr>
        <w:t>Z</w:t>
      </w:r>
      <w:r w:rsidR="005B484F">
        <w:rPr>
          <w:rFonts w:cs="Arial"/>
          <w:sz w:val="20"/>
          <w:szCs w:val="20"/>
        </w:rPr>
        <w:t>hotovitelem</w:t>
      </w:r>
      <w:r w:rsidRPr="00F04B3A">
        <w:rPr>
          <w:rFonts w:cs="Arial"/>
          <w:sz w:val="20"/>
          <w:szCs w:val="20"/>
        </w:rPr>
        <w:t xml:space="preserve"> vystavené.</w:t>
      </w:r>
    </w:p>
    <w:p w14:paraId="49FB897F" w14:textId="3B35C8D3"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 xml:space="preserve">stavit a doručit daňový doklad </w:t>
      </w:r>
      <w:r w:rsidR="00E118AF">
        <w:rPr>
          <w:rFonts w:cs="Arial"/>
          <w:sz w:val="20"/>
          <w:szCs w:val="20"/>
        </w:rPr>
        <w:t>O</w:t>
      </w:r>
      <w:r w:rsidRPr="00B160A2">
        <w:rPr>
          <w:rFonts w:cs="Arial"/>
          <w:sz w:val="20"/>
          <w:szCs w:val="20"/>
        </w:rPr>
        <w:t>bjednateli</w:t>
      </w:r>
      <w:r w:rsidR="00F04B3A" w:rsidRPr="00B160A2">
        <w:rPr>
          <w:rFonts w:cs="Arial"/>
          <w:sz w:val="20"/>
          <w:szCs w:val="20"/>
        </w:rPr>
        <w:t xml:space="preserve">: </w:t>
      </w:r>
    </w:p>
    <w:p w14:paraId="51D6AB78" w14:textId="7BB4AD9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FA4470">
        <w:rPr>
          <w:rFonts w:cs="Arial"/>
          <w:sz w:val="20"/>
          <w:szCs w:val="20"/>
        </w:rPr>
        <w:t>O</w:t>
      </w:r>
      <w:r w:rsidR="00A12399">
        <w:rPr>
          <w:rFonts w:cs="Arial"/>
          <w:sz w:val="20"/>
          <w:szCs w:val="20"/>
        </w:rPr>
        <w:t xml:space="preserve">bjednateli na </w:t>
      </w:r>
      <w:r w:rsidR="006F3812">
        <w:rPr>
          <w:rFonts w:cs="Arial"/>
          <w:sz w:val="20"/>
          <w:szCs w:val="20"/>
        </w:rPr>
        <w:t>O</w:t>
      </w:r>
      <w:r w:rsidR="00A12399">
        <w:rPr>
          <w:rFonts w:cs="Arial"/>
          <w:sz w:val="20"/>
          <w:szCs w:val="20"/>
        </w:rPr>
        <w:t xml:space="preserve">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3D95E8ED" w:rsidR="0097029E" w:rsidRPr="00F61796" w:rsidRDefault="0097029E" w:rsidP="00F61796">
      <w:pPr>
        <w:pStyle w:val="4sltext"/>
        <w:numPr>
          <w:ilvl w:val="1"/>
          <w:numId w:val="2"/>
        </w:numPr>
        <w:ind w:left="567" w:hanging="567"/>
        <w:rPr>
          <w:rFonts w:cs="Arial"/>
          <w:sz w:val="20"/>
          <w:szCs w:val="20"/>
        </w:rPr>
      </w:pPr>
      <w:bookmarkStart w:id="19" w:name="_Ref352844977"/>
      <w:r w:rsidRPr="00F61796">
        <w:rPr>
          <w:rFonts w:cs="Arial"/>
          <w:sz w:val="20"/>
          <w:szCs w:val="20"/>
        </w:rPr>
        <w:t xml:space="preserve">Smluvní strany sjednávají, že v případech, kdy </w:t>
      </w:r>
      <w:r w:rsidR="006F3812">
        <w:rPr>
          <w:rFonts w:cs="Arial"/>
          <w:sz w:val="20"/>
          <w:szCs w:val="20"/>
        </w:rPr>
        <w:t>O</w:t>
      </w:r>
      <w:r w:rsidRPr="00F61796">
        <w:rPr>
          <w:rFonts w:cs="Arial"/>
          <w:sz w:val="20"/>
          <w:szCs w:val="20"/>
        </w:rPr>
        <w:t xml:space="preserve">bjednatel je, nebo může být ručitelem za odvedení daně z přidané hodnoty </w:t>
      </w:r>
      <w:r w:rsidR="006F3812">
        <w:rPr>
          <w:rFonts w:cs="Arial"/>
          <w:sz w:val="20"/>
          <w:szCs w:val="20"/>
        </w:rPr>
        <w:t>Z</w:t>
      </w:r>
      <w:r w:rsidR="003E6E0A" w:rsidRPr="00F61796">
        <w:rPr>
          <w:rFonts w:cs="Arial"/>
          <w:sz w:val="20"/>
          <w:szCs w:val="20"/>
        </w:rPr>
        <w:t xml:space="preserve">hotovitelem </w:t>
      </w:r>
      <w:r w:rsidRPr="00F61796">
        <w:rPr>
          <w:rFonts w:cs="Arial"/>
          <w:sz w:val="20"/>
          <w:szCs w:val="20"/>
        </w:rPr>
        <w:t xml:space="preserve">z příslušného plnění, nebo pokud se jím </w:t>
      </w:r>
      <w:r w:rsidR="008A66B4">
        <w:rPr>
          <w:rFonts w:cs="Arial"/>
          <w:sz w:val="20"/>
          <w:szCs w:val="20"/>
        </w:rPr>
        <w:t>O</w:t>
      </w:r>
      <w:r w:rsidRPr="00F61796">
        <w:rPr>
          <w:rFonts w:cs="Arial"/>
          <w:sz w:val="20"/>
          <w:szCs w:val="20"/>
        </w:rPr>
        <w:t xml:space="preserve">bjednatel stane nebo může stát v důsledku změny zákonné úpravy, je </w:t>
      </w:r>
      <w:r w:rsidR="00321B59">
        <w:rPr>
          <w:rFonts w:cs="Arial"/>
          <w:sz w:val="20"/>
          <w:szCs w:val="20"/>
        </w:rPr>
        <w:t>O</w:t>
      </w:r>
      <w:r w:rsidRPr="00F61796">
        <w:rPr>
          <w:rFonts w:cs="Arial"/>
          <w:sz w:val="20"/>
          <w:szCs w:val="20"/>
        </w:rPr>
        <w:t xml:space="preserve">bjednatel oprávněn uhradit na účet </w:t>
      </w:r>
      <w:r w:rsidR="006F3812">
        <w:rPr>
          <w:rFonts w:cs="Arial"/>
          <w:sz w:val="20"/>
          <w:szCs w:val="20"/>
        </w:rPr>
        <w:t>Z</w:t>
      </w:r>
      <w:r w:rsidR="003E6E0A" w:rsidRPr="00F61796">
        <w:rPr>
          <w:rFonts w:cs="Arial"/>
          <w:sz w:val="20"/>
          <w:szCs w:val="20"/>
        </w:rPr>
        <w:t xml:space="preserve">hotovitele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8A66B4">
        <w:rPr>
          <w:rFonts w:cs="Arial"/>
          <w:sz w:val="20"/>
          <w:szCs w:val="20"/>
        </w:rPr>
        <w:t>O</w:t>
      </w:r>
      <w:r w:rsidRPr="00F61796">
        <w:rPr>
          <w:rFonts w:cs="Arial"/>
          <w:sz w:val="20"/>
          <w:szCs w:val="20"/>
        </w:rPr>
        <w:t xml:space="preserve">bjednatel v takovém případě oprávněn místo </w:t>
      </w:r>
      <w:r w:rsidR="00AB14E9">
        <w:rPr>
          <w:rFonts w:cs="Arial"/>
          <w:sz w:val="20"/>
          <w:szCs w:val="20"/>
        </w:rPr>
        <w:t>Z</w:t>
      </w:r>
      <w:r w:rsidR="003E6E0A" w:rsidRPr="00F61796">
        <w:rPr>
          <w:rFonts w:cs="Arial"/>
          <w:sz w:val="20"/>
          <w:szCs w:val="20"/>
        </w:rPr>
        <w:t xml:space="preserve">hotoviteli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6F3812">
        <w:rPr>
          <w:rFonts w:cs="Arial"/>
          <w:sz w:val="20"/>
          <w:szCs w:val="20"/>
        </w:rPr>
        <w:t>Z</w:t>
      </w:r>
      <w:r w:rsidR="00D5282A" w:rsidRPr="00F61796">
        <w:rPr>
          <w:rFonts w:cs="Arial"/>
          <w:sz w:val="20"/>
          <w:szCs w:val="20"/>
        </w:rPr>
        <w:t xml:space="preserve">hotovitele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6F3812">
        <w:rPr>
          <w:rFonts w:cs="Arial"/>
          <w:sz w:val="20"/>
          <w:szCs w:val="20"/>
        </w:rPr>
        <w:t>Z</w:t>
      </w:r>
      <w:r w:rsidR="00D5282A" w:rsidRPr="00F61796">
        <w:rPr>
          <w:rFonts w:cs="Arial"/>
          <w:sz w:val="20"/>
          <w:szCs w:val="20"/>
        </w:rPr>
        <w:t xml:space="preserve">hotovitele </w:t>
      </w:r>
      <w:r w:rsidRPr="00F61796">
        <w:rPr>
          <w:rFonts w:cs="Arial"/>
          <w:sz w:val="20"/>
          <w:szCs w:val="20"/>
        </w:rPr>
        <w:t xml:space="preserve">tak bude splněn </w:t>
      </w:r>
      <w:r w:rsidRPr="00F61796">
        <w:rPr>
          <w:rFonts w:cs="Arial"/>
          <w:sz w:val="20"/>
          <w:szCs w:val="20"/>
        </w:rPr>
        <w:lastRenderedPageBreak/>
        <w:t xml:space="preserve">závazek </w:t>
      </w:r>
      <w:r w:rsidR="006F3812">
        <w:rPr>
          <w:rFonts w:cs="Arial"/>
          <w:sz w:val="20"/>
          <w:szCs w:val="20"/>
        </w:rPr>
        <w:t>O</w:t>
      </w:r>
      <w:r w:rsidRPr="00F61796">
        <w:rPr>
          <w:rFonts w:cs="Arial"/>
          <w:sz w:val="20"/>
          <w:szCs w:val="20"/>
        </w:rPr>
        <w:t xml:space="preserve">bjednatele vůči </w:t>
      </w:r>
      <w:r w:rsidR="006F3812">
        <w:rPr>
          <w:rFonts w:cs="Arial"/>
          <w:sz w:val="20"/>
          <w:szCs w:val="20"/>
        </w:rPr>
        <w:t>Z</w:t>
      </w:r>
      <w:r w:rsidR="00D5282A" w:rsidRPr="00F61796">
        <w:rPr>
          <w:rFonts w:cs="Arial"/>
          <w:sz w:val="20"/>
          <w:szCs w:val="20"/>
        </w:rPr>
        <w:t xml:space="preserve">hotoviteli </w:t>
      </w:r>
      <w:r w:rsidRPr="00F61796">
        <w:rPr>
          <w:rFonts w:cs="Arial"/>
          <w:sz w:val="20"/>
          <w:szCs w:val="20"/>
        </w:rPr>
        <w:t xml:space="preserve">zaplatit cenu plnění v částce uhrazené na účet správce daně </w:t>
      </w:r>
      <w:r w:rsidR="006F3812">
        <w:rPr>
          <w:rFonts w:cs="Arial"/>
          <w:sz w:val="20"/>
          <w:szCs w:val="20"/>
        </w:rPr>
        <w:t>Z</w:t>
      </w:r>
      <w:r w:rsidR="00D5282A" w:rsidRPr="00F61796">
        <w:rPr>
          <w:rFonts w:cs="Arial"/>
          <w:sz w:val="20"/>
          <w:szCs w:val="20"/>
        </w:rPr>
        <w:t xml:space="preserve">hotovitele. </w:t>
      </w:r>
      <w:bookmarkEnd w:id="19"/>
    </w:p>
    <w:p w14:paraId="3397D0D6" w14:textId="40019FDA" w:rsidR="00F04B3A" w:rsidRPr="00F04B3A" w:rsidRDefault="00F04B3A" w:rsidP="000559A2">
      <w:pPr>
        <w:pStyle w:val="4sltext"/>
        <w:numPr>
          <w:ilvl w:val="1"/>
          <w:numId w:val="2"/>
        </w:numPr>
        <w:ind w:left="567" w:hanging="567"/>
        <w:rPr>
          <w:rFonts w:cs="Arial"/>
          <w:sz w:val="20"/>
          <w:szCs w:val="20"/>
        </w:rPr>
      </w:pPr>
      <w:r w:rsidRPr="0CF728EE">
        <w:rPr>
          <w:rFonts w:cs="Arial"/>
          <w:sz w:val="20"/>
          <w:szCs w:val="20"/>
        </w:rPr>
        <w:t xml:space="preserve">O postupu </w:t>
      </w:r>
      <w:r w:rsidR="006F3812">
        <w:rPr>
          <w:rFonts w:cs="Arial"/>
          <w:sz w:val="20"/>
          <w:szCs w:val="20"/>
        </w:rPr>
        <w:t>O</w:t>
      </w:r>
      <w:r w:rsidR="00FB50D8" w:rsidRPr="0CF728EE">
        <w:rPr>
          <w:rFonts w:cs="Arial"/>
          <w:sz w:val="20"/>
          <w:szCs w:val="20"/>
        </w:rPr>
        <w:t xml:space="preserve">bjednatele </w:t>
      </w:r>
      <w:r w:rsidRPr="0CF728EE">
        <w:rPr>
          <w:rFonts w:cs="Arial"/>
          <w:sz w:val="20"/>
          <w:szCs w:val="20"/>
        </w:rPr>
        <w:t xml:space="preserve">dle </w:t>
      </w:r>
      <w:r w:rsidR="00A543E7" w:rsidRPr="0CF728EE">
        <w:rPr>
          <w:rFonts w:cs="Arial"/>
          <w:sz w:val="20"/>
          <w:szCs w:val="20"/>
        </w:rPr>
        <w:t xml:space="preserve">odstavce </w:t>
      </w:r>
      <w:r w:rsidR="00FF136F" w:rsidRPr="0CF728EE">
        <w:rPr>
          <w:rFonts w:cs="Arial"/>
          <w:sz w:val="20"/>
          <w:szCs w:val="20"/>
        </w:rPr>
        <w:t>5.1</w:t>
      </w:r>
      <w:r w:rsidR="06102177" w:rsidRPr="0CF728EE">
        <w:rPr>
          <w:rFonts w:cs="Arial"/>
          <w:sz w:val="20"/>
          <w:szCs w:val="20"/>
        </w:rPr>
        <w:t>3</w:t>
      </w:r>
      <w:r w:rsidR="00FF136F" w:rsidRPr="0CF728EE">
        <w:rPr>
          <w:rFonts w:cs="Arial"/>
          <w:sz w:val="20"/>
          <w:szCs w:val="20"/>
        </w:rPr>
        <w:t xml:space="preserve">. </w:t>
      </w:r>
      <w:r w:rsidRPr="0CF728EE">
        <w:rPr>
          <w:rFonts w:cs="Arial"/>
          <w:sz w:val="20"/>
          <w:szCs w:val="20"/>
        </w:rPr>
        <w:t xml:space="preserve">výše bude </w:t>
      </w:r>
      <w:r w:rsidR="003D68A8">
        <w:rPr>
          <w:rFonts w:cs="Arial"/>
          <w:sz w:val="20"/>
          <w:szCs w:val="20"/>
        </w:rPr>
        <w:t>O</w:t>
      </w:r>
      <w:r w:rsidR="00FB50D8" w:rsidRPr="0CF728EE">
        <w:rPr>
          <w:rFonts w:cs="Arial"/>
          <w:sz w:val="20"/>
          <w:szCs w:val="20"/>
        </w:rPr>
        <w:t xml:space="preserve">bjednatel </w:t>
      </w:r>
      <w:r w:rsidRPr="0CF728EE">
        <w:rPr>
          <w:rFonts w:cs="Arial"/>
          <w:sz w:val="20"/>
          <w:szCs w:val="20"/>
        </w:rPr>
        <w:t xml:space="preserve">písemně bez zbytečného odkladu informovat </w:t>
      </w:r>
      <w:r w:rsidR="006F3812">
        <w:rPr>
          <w:rFonts w:cs="Arial"/>
          <w:sz w:val="20"/>
          <w:szCs w:val="20"/>
        </w:rPr>
        <w:t>Z</w:t>
      </w:r>
      <w:r w:rsidR="00FB50D8" w:rsidRPr="0CF728EE">
        <w:rPr>
          <w:rFonts w:cs="Arial"/>
          <w:sz w:val="20"/>
          <w:szCs w:val="20"/>
        </w:rPr>
        <w:t xml:space="preserve">hotovitele </w:t>
      </w:r>
      <w:r w:rsidRPr="0CF728EE">
        <w:rPr>
          <w:rFonts w:cs="Arial"/>
          <w:sz w:val="20"/>
          <w:szCs w:val="20"/>
        </w:rPr>
        <w:t xml:space="preserve">jako </w:t>
      </w:r>
      <w:r w:rsidR="00FF136F" w:rsidRPr="0CF728EE">
        <w:rPr>
          <w:rFonts w:cs="Arial"/>
          <w:sz w:val="20"/>
          <w:szCs w:val="20"/>
        </w:rPr>
        <w:t xml:space="preserve">poskytovatele </w:t>
      </w:r>
      <w:r w:rsidRPr="0CF728EE">
        <w:rPr>
          <w:rFonts w:cs="Arial"/>
          <w:sz w:val="20"/>
          <w:szCs w:val="20"/>
        </w:rPr>
        <w:t xml:space="preserve"> zdanitelného plnění, za nějž byla daň z přidané hodnoty takto odvedena.</w:t>
      </w:r>
    </w:p>
    <w:p w14:paraId="62337FED" w14:textId="72B0604E" w:rsidR="00F04B3A" w:rsidRPr="00F04B3A" w:rsidRDefault="00F04B3A" w:rsidP="000559A2">
      <w:pPr>
        <w:pStyle w:val="4sltext"/>
        <w:numPr>
          <w:ilvl w:val="1"/>
          <w:numId w:val="2"/>
        </w:numPr>
        <w:ind w:left="567" w:hanging="567"/>
        <w:rPr>
          <w:rFonts w:cs="Arial"/>
          <w:sz w:val="20"/>
          <w:szCs w:val="20"/>
        </w:rPr>
      </w:pPr>
      <w:r w:rsidRPr="0CF728EE">
        <w:rPr>
          <w:rFonts w:cs="Arial"/>
          <w:sz w:val="20"/>
          <w:szCs w:val="20"/>
        </w:rPr>
        <w:t xml:space="preserve">Uhrazení závazku učiněné způsobem uvedeným </w:t>
      </w:r>
      <w:r w:rsidR="00A543E7" w:rsidRPr="0CF728EE">
        <w:rPr>
          <w:rFonts w:cs="Arial"/>
          <w:sz w:val="20"/>
          <w:szCs w:val="20"/>
        </w:rPr>
        <w:t>v odstavci 5.1</w:t>
      </w:r>
      <w:r w:rsidR="3ADC9824" w:rsidRPr="0CF728EE">
        <w:rPr>
          <w:rFonts w:cs="Arial"/>
          <w:sz w:val="20"/>
          <w:szCs w:val="20"/>
        </w:rPr>
        <w:t>3</w:t>
      </w:r>
      <w:r w:rsidR="00A543E7" w:rsidRPr="0CF728EE">
        <w:rPr>
          <w:rFonts w:cs="Arial"/>
          <w:sz w:val="20"/>
          <w:szCs w:val="20"/>
        </w:rPr>
        <w:t xml:space="preserve">. </w:t>
      </w:r>
      <w:r w:rsidRPr="0CF728EE">
        <w:rPr>
          <w:rFonts w:cs="Arial"/>
          <w:sz w:val="20"/>
          <w:szCs w:val="20"/>
        </w:rPr>
        <w:t xml:space="preserve">výše je v souladu se zákonem o DPH a není porušením smluvních sankcí za neuhrazení finančních prostředků ze strany </w:t>
      </w:r>
      <w:r w:rsidR="003D68A8">
        <w:rPr>
          <w:rFonts w:cs="Arial"/>
          <w:sz w:val="20"/>
          <w:szCs w:val="20"/>
        </w:rPr>
        <w:t>O</w:t>
      </w:r>
      <w:r w:rsidR="00DF62ED" w:rsidRPr="0CF728EE">
        <w:rPr>
          <w:rFonts w:cs="Arial"/>
          <w:sz w:val="20"/>
          <w:szCs w:val="20"/>
        </w:rPr>
        <w:t xml:space="preserve">bjednatele </w:t>
      </w:r>
      <w:r w:rsidRPr="0CF728EE">
        <w:rPr>
          <w:rFonts w:cs="Arial"/>
          <w:sz w:val="20"/>
          <w:szCs w:val="20"/>
        </w:rPr>
        <w:t xml:space="preserve">a nezakládá ani nárok </w:t>
      </w:r>
      <w:r w:rsidR="008A66B4">
        <w:rPr>
          <w:rFonts w:cs="Arial"/>
          <w:sz w:val="20"/>
          <w:szCs w:val="20"/>
        </w:rPr>
        <w:t>Z</w:t>
      </w:r>
      <w:r w:rsidR="00DF62ED" w:rsidRPr="0CF728EE">
        <w:rPr>
          <w:rFonts w:cs="Arial"/>
          <w:sz w:val="20"/>
          <w:szCs w:val="20"/>
        </w:rPr>
        <w:t xml:space="preserve">hotovitele </w:t>
      </w:r>
      <w:r w:rsidRPr="0CF728EE">
        <w:rPr>
          <w:rFonts w:cs="Arial"/>
          <w:sz w:val="20"/>
          <w:szCs w:val="20"/>
        </w:rPr>
        <w:t>na náhradu škody.</w:t>
      </w:r>
    </w:p>
    <w:p w14:paraId="6CBF8D4C" w14:textId="7D1D99F5"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40D3">
        <w:rPr>
          <w:rFonts w:cs="Arial"/>
          <w:sz w:val="20"/>
          <w:szCs w:val="20"/>
        </w:rPr>
        <w:t>Z</w:t>
      </w:r>
      <w:r w:rsidR="00DF62ED">
        <w:rPr>
          <w:rFonts w:cs="Arial"/>
          <w:sz w:val="20"/>
          <w:szCs w:val="20"/>
        </w:rPr>
        <w:t>hotoviteli</w:t>
      </w:r>
      <w:r w:rsidRPr="00F04B3A">
        <w:rPr>
          <w:rFonts w:cs="Arial"/>
          <w:sz w:val="20"/>
          <w:szCs w:val="20"/>
        </w:rPr>
        <w:t xml:space="preserve">, pokud bude na </w:t>
      </w:r>
      <w:r w:rsidR="00DF40D3">
        <w:rPr>
          <w:rFonts w:cs="Arial"/>
          <w:sz w:val="20"/>
          <w:szCs w:val="20"/>
        </w:rPr>
        <w:t>Z</w:t>
      </w:r>
      <w:r w:rsidR="00DF62ED">
        <w:rPr>
          <w:rFonts w:cs="Arial"/>
          <w:sz w:val="20"/>
          <w:szCs w:val="20"/>
        </w:rPr>
        <w:t xml:space="preserve">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8A66B4">
        <w:rPr>
          <w:rFonts w:cs="Arial"/>
          <w:sz w:val="20"/>
          <w:szCs w:val="20"/>
        </w:rPr>
        <w:t>O</w:t>
      </w:r>
      <w:r w:rsidR="00DF62ED">
        <w:rPr>
          <w:rFonts w:cs="Arial"/>
          <w:sz w:val="20"/>
          <w:szCs w:val="20"/>
        </w:rPr>
        <w:t xml:space="preserve">bjednatele </w:t>
      </w:r>
      <w:r w:rsidRPr="00F04B3A">
        <w:rPr>
          <w:rFonts w:cs="Arial"/>
          <w:sz w:val="20"/>
          <w:szCs w:val="20"/>
        </w:rPr>
        <w:t>a bude-li inso</w:t>
      </w:r>
      <w:r w:rsidR="00DF62ED">
        <w:rPr>
          <w:rFonts w:cs="Arial"/>
          <w:sz w:val="20"/>
          <w:szCs w:val="20"/>
        </w:rPr>
        <w:t xml:space="preserve">lvenční návrh odmítnut, uhradí </w:t>
      </w:r>
      <w:r w:rsidR="008A66B4">
        <w:rPr>
          <w:rFonts w:cs="Arial"/>
          <w:sz w:val="20"/>
          <w:szCs w:val="20"/>
        </w:rPr>
        <w:t>O</w:t>
      </w:r>
      <w:r w:rsidR="00DF62ED">
        <w:rPr>
          <w:rFonts w:cs="Arial"/>
          <w:sz w:val="20"/>
          <w:szCs w:val="20"/>
        </w:rPr>
        <w:t xml:space="preserve">bjednatel </w:t>
      </w:r>
      <w:r w:rsidRPr="00F04B3A">
        <w:rPr>
          <w:rFonts w:cs="Arial"/>
          <w:sz w:val="20"/>
          <w:szCs w:val="20"/>
        </w:rPr>
        <w:t xml:space="preserve">fakturu do 30 dnů ode dne, kdy obdrží od </w:t>
      </w:r>
      <w:r w:rsidR="008A66B4">
        <w:rPr>
          <w:rFonts w:cs="Arial"/>
          <w:sz w:val="20"/>
          <w:szCs w:val="20"/>
        </w:rPr>
        <w:t>Z</w:t>
      </w:r>
      <w:r w:rsidR="00DF62ED">
        <w:rPr>
          <w:rFonts w:cs="Arial"/>
          <w:sz w:val="20"/>
          <w:szCs w:val="20"/>
        </w:rPr>
        <w:t xml:space="preserve">hotovitele </w:t>
      </w:r>
      <w:r w:rsidRPr="00F04B3A">
        <w:rPr>
          <w:rFonts w:cs="Arial"/>
          <w:sz w:val="20"/>
          <w:szCs w:val="20"/>
        </w:rPr>
        <w:t xml:space="preserve">rozhodnutí o odmítnutí insolvenčního návrhu s vyznačením právní moci. V případě, že bude rozhodnuto o způsobu řešení úpadku </w:t>
      </w:r>
      <w:r w:rsidR="008A66B4">
        <w:rPr>
          <w:rFonts w:cs="Arial"/>
          <w:sz w:val="20"/>
          <w:szCs w:val="20"/>
        </w:rPr>
        <w:t>Z</w:t>
      </w:r>
      <w:r w:rsidR="00DF62ED">
        <w:rPr>
          <w:rFonts w:cs="Arial"/>
          <w:sz w:val="20"/>
          <w:szCs w:val="20"/>
        </w:rPr>
        <w:t>hotovitele</w:t>
      </w:r>
      <w:r w:rsidRPr="00F04B3A">
        <w:rPr>
          <w:rFonts w:cs="Arial"/>
          <w:sz w:val="20"/>
          <w:szCs w:val="20"/>
        </w:rPr>
        <w:t xml:space="preserve">, bude </w:t>
      </w:r>
      <w:r w:rsidR="008A66B4">
        <w:rPr>
          <w:rFonts w:cs="Arial"/>
          <w:sz w:val="20"/>
          <w:szCs w:val="20"/>
        </w:rPr>
        <w:t>O</w:t>
      </w:r>
      <w:r w:rsidR="00DF62ED">
        <w:rPr>
          <w:rFonts w:cs="Arial"/>
          <w:sz w:val="20"/>
          <w:szCs w:val="20"/>
        </w:rPr>
        <w:t xml:space="preserve">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66B854F3"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xml:space="preserve">, technickými normami vztahujícími se k jakosti a vlastnostem díla, pokyny </w:t>
      </w:r>
      <w:r w:rsidR="009B6CAE">
        <w:rPr>
          <w:rFonts w:cs="Arial"/>
          <w:sz w:val="20"/>
          <w:szCs w:val="20"/>
        </w:rPr>
        <w:t>O</w:t>
      </w:r>
      <w:r w:rsidR="003169A7" w:rsidRPr="0098323F">
        <w:rPr>
          <w:rFonts w:cs="Arial"/>
          <w:sz w:val="20"/>
          <w:szCs w:val="20"/>
        </w:rPr>
        <w:t>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výkresům a technickým specifikacím. Dílo musí být schopno podávat trvale standardní výkon v souladu se sjednanými vlastnostmi a kvalitou a plně vyhovovat sjednanému účelu.</w:t>
      </w:r>
    </w:p>
    <w:p w14:paraId="6361342C" w14:textId="489FE184"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w:t>
      </w:r>
      <w:r w:rsidR="00D15DCC">
        <w:rPr>
          <w:rFonts w:cs="Arial"/>
          <w:sz w:val="20"/>
          <w:szCs w:val="20"/>
        </w:rPr>
        <w:t>O</w:t>
      </w:r>
      <w:r w:rsidRPr="003632B0">
        <w:rPr>
          <w:rFonts w:cs="Arial"/>
          <w:sz w:val="20"/>
          <w:szCs w:val="20"/>
        </w:rPr>
        <w:t xml:space="preserve">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72166789" w:rsidR="004F43BF" w:rsidRDefault="003169A7" w:rsidP="006D64E0">
      <w:pPr>
        <w:pStyle w:val="4sltext"/>
        <w:numPr>
          <w:ilvl w:val="1"/>
          <w:numId w:val="2"/>
        </w:numPr>
        <w:ind w:left="567" w:hanging="567"/>
        <w:rPr>
          <w:rFonts w:cs="Arial"/>
          <w:sz w:val="20"/>
          <w:szCs w:val="20"/>
        </w:rPr>
      </w:pPr>
      <w:r w:rsidRPr="0098323F">
        <w:rPr>
          <w:rFonts w:cs="Arial"/>
          <w:sz w:val="20"/>
          <w:szCs w:val="20"/>
        </w:rPr>
        <w:t xml:space="preserve">Zhotovitel je povinen akceptovat a realizovat všechny včas </w:t>
      </w:r>
      <w:r w:rsidR="009B6CAE">
        <w:rPr>
          <w:rFonts w:cs="Arial"/>
          <w:sz w:val="20"/>
          <w:szCs w:val="20"/>
        </w:rPr>
        <w:t>O</w:t>
      </w:r>
      <w:r w:rsidRPr="0098323F">
        <w:rPr>
          <w:rFonts w:cs="Arial"/>
          <w:sz w:val="20"/>
          <w:szCs w:val="20"/>
        </w:rPr>
        <w:t>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 xml:space="preserve">závaznými technickými normami či stanovisky orgánů státní správy. V případě jakéhokoli rozporu mezi výše uvedenými zdroji postupů, údajů či informací se </w:t>
      </w:r>
      <w:r w:rsidR="009B6CAE">
        <w:rPr>
          <w:rFonts w:cs="Arial"/>
          <w:sz w:val="20"/>
          <w:szCs w:val="20"/>
        </w:rPr>
        <w:t>Z</w:t>
      </w:r>
      <w:r w:rsidRPr="0098323F">
        <w:rPr>
          <w:rFonts w:cs="Arial"/>
          <w:sz w:val="20"/>
          <w:szCs w:val="20"/>
        </w:rPr>
        <w:t xml:space="preserve">hotovitel zavazuje </w:t>
      </w:r>
      <w:r w:rsidR="009B6CAE">
        <w:rPr>
          <w:rFonts w:cs="Arial"/>
          <w:sz w:val="20"/>
          <w:szCs w:val="20"/>
        </w:rPr>
        <w:t>O</w:t>
      </w:r>
      <w:r w:rsidRPr="0098323F">
        <w:rPr>
          <w:rFonts w:cs="Arial"/>
          <w:sz w:val="20"/>
          <w:szCs w:val="20"/>
        </w:rPr>
        <w:t xml:space="preserve">bjednatele na tento rozpor písemně upozornit a vyžádat si od </w:t>
      </w:r>
      <w:r w:rsidR="009B6CAE">
        <w:rPr>
          <w:rFonts w:cs="Arial"/>
          <w:sz w:val="20"/>
          <w:szCs w:val="20"/>
        </w:rPr>
        <w:t>O</w:t>
      </w:r>
      <w:r w:rsidRPr="0098323F">
        <w:rPr>
          <w:rFonts w:cs="Arial"/>
          <w:sz w:val="20"/>
          <w:szCs w:val="20"/>
        </w:rPr>
        <w:t xml:space="preserve">bjednatele pokyny, jak dále postupovat. Pokynem </w:t>
      </w:r>
      <w:r w:rsidR="00D15DCC">
        <w:rPr>
          <w:rFonts w:cs="Arial"/>
          <w:sz w:val="20"/>
          <w:szCs w:val="20"/>
        </w:rPr>
        <w:t>O</w:t>
      </w:r>
      <w:r w:rsidRPr="0098323F">
        <w:rPr>
          <w:rFonts w:cs="Arial"/>
          <w:sz w:val="20"/>
          <w:szCs w:val="20"/>
        </w:rPr>
        <w:t xml:space="preserve">bjednatele se </w:t>
      </w:r>
      <w:r w:rsidR="009B6CAE">
        <w:rPr>
          <w:rFonts w:cs="Arial"/>
          <w:sz w:val="20"/>
          <w:szCs w:val="20"/>
        </w:rPr>
        <w:t>Z</w:t>
      </w:r>
      <w:r w:rsidRPr="0098323F">
        <w:rPr>
          <w:rFonts w:cs="Arial"/>
          <w:sz w:val="20"/>
          <w:szCs w:val="20"/>
        </w:rPr>
        <w:t>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37B34E5D"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ode dne převzetí staveniště</w:t>
      </w:r>
      <w:r w:rsidR="00236A9D">
        <w:rPr>
          <w:rFonts w:cs="Arial"/>
          <w:sz w:val="20"/>
          <w:szCs w:val="20"/>
        </w:rPr>
        <w:t>/pracoviště</w:t>
      </w:r>
      <w:r w:rsidRPr="003632B0">
        <w:rPr>
          <w:rFonts w:cs="Arial"/>
          <w:sz w:val="20"/>
          <w:szCs w:val="20"/>
        </w:rPr>
        <w:t>. Deník bude uložen na staveništi</w:t>
      </w:r>
      <w:r w:rsidR="00236A9D">
        <w:rPr>
          <w:rFonts w:cs="Arial"/>
          <w:sz w:val="20"/>
          <w:szCs w:val="20"/>
        </w:rPr>
        <w:t>/pracovišti</w:t>
      </w:r>
      <w:r w:rsidRPr="003632B0">
        <w:rPr>
          <w:rFonts w:cs="Arial"/>
          <w:sz w:val="20"/>
          <w:szCs w:val="20"/>
        </w:rPr>
        <w:t xml:space="preserve"> u zhotovitele a musí být po celou dobu realizace </w:t>
      </w:r>
      <w:r w:rsidR="007905D5">
        <w:rPr>
          <w:rFonts w:cs="Arial"/>
          <w:sz w:val="20"/>
          <w:szCs w:val="20"/>
        </w:rPr>
        <w:t>d</w:t>
      </w:r>
      <w:r w:rsidRPr="003632B0">
        <w:rPr>
          <w:rFonts w:cs="Arial"/>
          <w:sz w:val="20"/>
          <w:szCs w:val="20"/>
        </w:rPr>
        <w:t xml:space="preserve">íla přístupný </w:t>
      </w:r>
      <w:r w:rsidR="001E0059">
        <w:rPr>
          <w:rFonts w:cs="Arial"/>
          <w:sz w:val="20"/>
          <w:szCs w:val="20"/>
        </w:rPr>
        <w:t>O</w:t>
      </w:r>
      <w:r w:rsidRPr="003632B0">
        <w:rPr>
          <w:rFonts w:cs="Arial"/>
          <w:sz w:val="20"/>
          <w:szCs w:val="20"/>
        </w:rPr>
        <w:t xml:space="preserve">bjednateli či jeho zástupci. Do Deníku bude oprávněný pracovník </w:t>
      </w:r>
      <w:r w:rsidR="00357BF9">
        <w:rPr>
          <w:rFonts w:cs="Arial"/>
          <w:sz w:val="20"/>
          <w:szCs w:val="20"/>
        </w:rPr>
        <w:t>Z</w:t>
      </w:r>
      <w:r w:rsidRPr="003632B0">
        <w:rPr>
          <w:rFonts w:cs="Arial"/>
          <w:sz w:val="20"/>
          <w:szCs w:val="20"/>
        </w:rPr>
        <w:t xml:space="preserve">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w:t>
      </w:r>
      <w:r w:rsidR="001E0059">
        <w:rPr>
          <w:rFonts w:cs="Arial"/>
          <w:sz w:val="20"/>
          <w:szCs w:val="20"/>
        </w:rPr>
        <w:t>O</w:t>
      </w:r>
      <w:r w:rsidRPr="003632B0">
        <w:rPr>
          <w:rFonts w:cs="Arial"/>
          <w:sz w:val="20"/>
          <w:szCs w:val="20"/>
        </w:rPr>
        <w:t xml:space="preserve">bjednatelem, údaje nutné pro posouzení prací orgány veřejné moci, údaje o vykonaných zkouškách a kontrole provádění díla </w:t>
      </w:r>
      <w:r w:rsidR="001E0059">
        <w:rPr>
          <w:rFonts w:cs="Arial"/>
          <w:sz w:val="20"/>
          <w:szCs w:val="20"/>
        </w:rPr>
        <w:t>O</w:t>
      </w:r>
      <w:r w:rsidRPr="003632B0">
        <w:rPr>
          <w:rFonts w:cs="Arial"/>
          <w:sz w:val="20"/>
          <w:szCs w:val="20"/>
        </w:rPr>
        <w:t>bjednatelem, pravidelné záznamy o počasí a počtech pracovníků zhotovitele či užitých třetích osob (</w:t>
      </w:r>
      <w:r w:rsidR="001F4583">
        <w:rPr>
          <w:rFonts w:cs="Arial"/>
          <w:sz w:val="20"/>
          <w:szCs w:val="20"/>
        </w:rPr>
        <w:t>pod</w:t>
      </w:r>
      <w:r w:rsidRPr="003632B0">
        <w:rPr>
          <w:rFonts w:cs="Arial"/>
          <w:sz w:val="20"/>
          <w:szCs w:val="20"/>
        </w:rPr>
        <w:t>dodavatelů). Skutečnosti do deníku nezanesené jdou k tíži zhotovitele.</w:t>
      </w:r>
    </w:p>
    <w:p w14:paraId="2390E151" w14:textId="7EFAF75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w:t>
      </w:r>
      <w:r w:rsidR="00D15DCC">
        <w:rPr>
          <w:rFonts w:cs="Arial"/>
          <w:sz w:val="20"/>
          <w:szCs w:val="20"/>
        </w:rPr>
        <w:t>Z</w:t>
      </w:r>
      <w:r>
        <w:rPr>
          <w:rFonts w:cs="Arial"/>
          <w:sz w:val="20"/>
          <w:szCs w:val="20"/>
        </w:rPr>
        <w:t xml:space="preserve">hotovitel je povinen ke kontrole poskytnout potřebnou součinnost. </w:t>
      </w:r>
      <w:r w:rsidR="003169A7" w:rsidRPr="0098323F">
        <w:rPr>
          <w:rFonts w:cs="Arial"/>
          <w:sz w:val="20"/>
          <w:szCs w:val="20"/>
        </w:rPr>
        <w:t xml:space="preserve">Zjistí-li </w:t>
      </w:r>
      <w:r w:rsidR="00D15DCC">
        <w:rPr>
          <w:rFonts w:cs="Arial"/>
          <w:sz w:val="20"/>
          <w:szCs w:val="20"/>
        </w:rPr>
        <w:t>O</w:t>
      </w:r>
      <w:r w:rsidR="003169A7" w:rsidRPr="0098323F">
        <w:rPr>
          <w:rFonts w:cs="Arial"/>
          <w:sz w:val="20"/>
          <w:szCs w:val="20"/>
        </w:rPr>
        <w:t>bjednatel</w:t>
      </w:r>
      <w:r w:rsidR="004D377E">
        <w:rPr>
          <w:rFonts w:cs="Arial"/>
          <w:sz w:val="20"/>
          <w:szCs w:val="20"/>
        </w:rPr>
        <w:t xml:space="preserve">, že </w:t>
      </w:r>
      <w:r w:rsidR="00D15DCC">
        <w:rPr>
          <w:rFonts w:cs="Arial"/>
          <w:sz w:val="20"/>
          <w:szCs w:val="20"/>
        </w:rPr>
        <w:t>Z</w:t>
      </w:r>
      <w:r w:rsidR="004D377E">
        <w:rPr>
          <w:rFonts w:cs="Arial"/>
          <w:sz w:val="20"/>
          <w:szCs w:val="20"/>
        </w:rPr>
        <w:t>hotovitel</w:t>
      </w:r>
      <w:r w:rsidR="003169A7" w:rsidRPr="0098323F">
        <w:rPr>
          <w:rFonts w:cs="Arial"/>
          <w:sz w:val="20"/>
          <w:szCs w:val="20"/>
        </w:rPr>
        <w:t xml:space="preserve"> při provádění díla nedodržuje předepsané technologické postupy, nebo provádí dílo zřejmě nekvalitně, uplatní u </w:t>
      </w:r>
      <w:r w:rsidR="00D15DCC">
        <w:rPr>
          <w:rFonts w:cs="Arial"/>
          <w:sz w:val="20"/>
          <w:szCs w:val="20"/>
        </w:rPr>
        <w:t>Z</w:t>
      </w:r>
      <w:r w:rsidR="003169A7" w:rsidRPr="0098323F">
        <w:rPr>
          <w:rFonts w:cs="Arial"/>
          <w:sz w:val="20"/>
          <w:szCs w:val="20"/>
        </w:rPr>
        <w:t xml:space="preserve">hotovitele požadavek </w:t>
      </w:r>
      <w:r w:rsidR="003169A7" w:rsidRPr="0098323F">
        <w:rPr>
          <w:rFonts w:cs="Arial"/>
          <w:sz w:val="20"/>
          <w:szCs w:val="20"/>
        </w:rPr>
        <w:lastRenderedPageBreak/>
        <w:t xml:space="preserve">na nápravu. Zhotovitel se zavazuje zjištěné vady v dohodnuté lhůtě na své náklady odstranit. Neodstraní-li zjištěné vady ani v dohodnuté lhůtě, má </w:t>
      </w:r>
      <w:r w:rsidR="00D15DCC">
        <w:rPr>
          <w:rFonts w:cs="Arial"/>
          <w:sz w:val="20"/>
          <w:szCs w:val="20"/>
        </w:rPr>
        <w:t>O</w:t>
      </w:r>
      <w:r w:rsidR="003169A7" w:rsidRPr="0098323F">
        <w:rPr>
          <w:rFonts w:cs="Arial"/>
          <w:sz w:val="20"/>
          <w:szCs w:val="20"/>
        </w:rPr>
        <w:t>bjednatel právo pozastavit úhradu jakýchkoli plateb, které by jinak měl povinnost na základě této smlouvy poskytovat.</w:t>
      </w:r>
    </w:p>
    <w:p w14:paraId="0820987A" w14:textId="1E39A88F" w:rsidR="006C781E" w:rsidRDefault="006C781E" w:rsidP="006D64E0">
      <w:pPr>
        <w:pStyle w:val="4sltext"/>
        <w:numPr>
          <w:ilvl w:val="1"/>
          <w:numId w:val="2"/>
        </w:numPr>
        <w:ind w:left="567" w:hanging="567"/>
        <w:rPr>
          <w:rFonts w:cs="Arial"/>
          <w:sz w:val="20"/>
          <w:szCs w:val="20"/>
        </w:rPr>
      </w:pPr>
      <w:r w:rsidRPr="0098323F">
        <w:rPr>
          <w:rFonts w:cs="Arial"/>
          <w:sz w:val="20"/>
          <w:szCs w:val="20"/>
        </w:rPr>
        <w:t xml:space="preserve">Zhotovitel je povinen vyzvat </w:t>
      </w:r>
      <w:r w:rsidR="00D15DCC">
        <w:rPr>
          <w:rFonts w:cs="Arial"/>
          <w:sz w:val="20"/>
          <w:szCs w:val="20"/>
        </w:rPr>
        <w:t>O</w:t>
      </w:r>
      <w:r w:rsidRPr="0098323F">
        <w:rPr>
          <w:rFonts w:cs="Arial"/>
          <w:sz w:val="20"/>
          <w:szCs w:val="20"/>
        </w:rPr>
        <w:t xml:space="preserve">bjednatele ke kontrole prací, které budou v dalším pracovním postupu zakryty nebo se stanou nepřístupnými, nejméně tři pracovní dny předem. Objednatel je povinen reagovat do tří pracovních dnů od výzvy, jinak se má za to, že </w:t>
      </w:r>
      <w:r w:rsidR="00D15DCC">
        <w:rPr>
          <w:rFonts w:cs="Arial"/>
          <w:sz w:val="20"/>
          <w:szCs w:val="20"/>
        </w:rPr>
        <w:t>O</w:t>
      </w:r>
      <w:r w:rsidRPr="0098323F">
        <w:rPr>
          <w:rFonts w:cs="Arial"/>
          <w:sz w:val="20"/>
          <w:szCs w:val="20"/>
        </w:rPr>
        <w:t>bjednatel souhlasí se zakrytím konstrukcí.</w:t>
      </w:r>
      <w:r>
        <w:rPr>
          <w:rFonts w:cs="Arial"/>
          <w:sz w:val="20"/>
          <w:szCs w:val="20"/>
        </w:rPr>
        <w:t xml:space="preserve"> </w:t>
      </w:r>
      <w:r w:rsidRPr="0098323F">
        <w:rPr>
          <w:rFonts w:cs="Arial"/>
          <w:sz w:val="20"/>
          <w:szCs w:val="20"/>
        </w:rPr>
        <w:t xml:space="preserve">Nevyzve-li zhotovitel </w:t>
      </w:r>
      <w:r w:rsidR="000A0726">
        <w:rPr>
          <w:rFonts w:cs="Arial"/>
          <w:sz w:val="20"/>
          <w:szCs w:val="20"/>
        </w:rPr>
        <w:t>O</w:t>
      </w:r>
      <w:r w:rsidRPr="0098323F">
        <w:rPr>
          <w:rFonts w:cs="Arial"/>
          <w:sz w:val="20"/>
          <w:szCs w:val="20"/>
        </w:rPr>
        <w:t xml:space="preserve">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w:t>
      </w:r>
      <w:r w:rsidR="00A52635">
        <w:rPr>
          <w:rFonts w:cs="Arial"/>
          <w:sz w:val="20"/>
          <w:szCs w:val="20"/>
        </w:rPr>
        <w:t>O</w:t>
      </w:r>
      <w:r w:rsidRPr="0098323F">
        <w:rPr>
          <w:rFonts w:cs="Arial"/>
          <w:sz w:val="20"/>
          <w:szCs w:val="20"/>
        </w:rPr>
        <w:t xml:space="preserve">bjednatele danou část na své náklady odkrýt a po provedení kontroly </w:t>
      </w:r>
      <w:r w:rsidR="00D04290">
        <w:rPr>
          <w:rFonts w:cs="Arial"/>
          <w:sz w:val="20"/>
          <w:szCs w:val="20"/>
        </w:rPr>
        <w:t>O</w:t>
      </w:r>
      <w:r w:rsidRPr="0098323F">
        <w:rPr>
          <w:rFonts w:cs="Arial"/>
          <w:sz w:val="20"/>
          <w:szCs w:val="20"/>
        </w:rPr>
        <w:t>bjednatelem tuto část díla opět uvést na své náklady do původního stavu.</w:t>
      </w:r>
    </w:p>
    <w:p w14:paraId="65862EB3" w14:textId="7BF02F5A"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w:t>
      </w:r>
      <w:r w:rsidR="00D15DCC">
        <w:rPr>
          <w:rFonts w:cs="Arial"/>
          <w:sz w:val="20"/>
          <w:szCs w:val="20"/>
        </w:rPr>
        <w:t>O</w:t>
      </w:r>
      <w:r w:rsidR="007B59AC">
        <w:rPr>
          <w:rFonts w:cs="Arial"/>
          <w:sz w:val="20"/>
          <w:szCs w:val="20"/>
        </w:rPr>
        <w:t xml:space="preserve">bjednatele a veškeré činnosti, které budou nebo můžou mít vliv na provoz podniku </w:t>
      </w:r>
      <w:r w:rsidR="00A52635">
        <w:rPr>
          <w:rFonts w:cs="Arial"/>
          <w:sz w:val="20"/>
          <w:szCs w:val="20"/>
        </w:rPr>
        <w:t>O</w:t>
      </w:r>
      <w:r w:rsidR="007B59AC">
        <w:rPr>
          <w:rFonts w:cs="Arial"/>
          <w:sz w:val="20"/>
          <w:szCs w:val="20"/>
        </w:rPr>
        <w:t xml:space="preserve">bjednatele je potřeba přesně načasovat a zkoordinovat. Případné prodlení nebo načasování dílčích činností v rozporu s harmonogramem může způsobit přerušení či zastavení podniku </w:t>
      </w:r>
      <w:r w:rsidR="00D15DCC">
        <w:rPr>
          <w:rFonts w:cs="Arial"/>
          <w:sz w:val="20"/>
          <w:szCs w:val="20"/>
        </w:rPr>
        <w:t>O</w:t>
      </w:r>
      <w:r w:rsidR="007B59AC">
        <w:rPr>
          <w:rFonts w:cs="Arial"/>
          <w:sz w:val="20"/>
          <w:szCs w:val="20"/>
        </w:rPr>
        <w:t xml:space="preserve">bjednatele či jiné komplikace v provozu podniku </w:t>
      </w:r>
      <w:r w:rsidR="00D15DCC">
        <w:rPr>
          <w:rFonts w:cs="Arial"/>
          <w:sz w:val="20"/>
          <w:szCs w:val="20"/>
        </w:rPr>
        <w:t>O</w:t>
      </w:r>
      <w:r w:rsidR="007B59AC">
        <w:rPr>
          <w:rFonts w:cs="Arial"/>
          <w:sz w:val="20"/>
          <w:szCs w:val="20"/>
        </w:rPr>
        <w:t xml:space="preserve">bjednatele a </w:t>
      </w:r>
      <w:r w:rsidR="00D15DCC">
        <w:rPr>
          <w:rFonts w:cs="Arial"/>
          <w:sz w:val="20"/>
          <w:szCs w:val="20"/>
        </w:rPr>
        <w:t>O</w:t>
      </w:r>
      <w:r w:rsidR="007B59AC">
        <w:rPr>
          <w:rFonts w:cs="Arial"/>
          <w:sz w:val="20"/>
          <w:szCs w:val="20"/>
        </w:rPr>
        <w:t xml:space="preserve">bjednateli v důsledku toho může vzniknout škoda značného rozsahu. Pokud k tomu dojde, jde způsobená škoda k tíži </w:t>
      </w:r>
      <w:r w:rsidR="00D15DCC">
        <w:rPr>
          <w:rFonts w:cs="Arial"/>
          <w:sz w:val="20"/>
          <w:szCs w:val="20"/>
        </w:rPr>
        <w:t>Z</w:t>
      </w:r>
      <w:r w:rsidR="00480D43">
        <w:rPr>
          <w:rFonts w:cs="Arial"/>
          <w:sz w:val="20"/>
          <w:szCs w:val="20"/>
        </w:rPr>
        <w:t>hotovitele.</w:t>
      </w:r>
    </w:p>
    <w:p w14:paraId="06A17D71" w14:textId="48557AEB"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 xml:space="preserve">k narušení provozu </w:t>
      </w:r>
      <w:r w:rsidR="008F5E96">
        <w:rPr>
          <w:rFonts w:cs="Arial"/>
          <w:sz w:val="20"/>
          <w:szCs w:val="20"/>
        </w:rPr>
        <w:t>O</w:t>
      </w:r>
      <w:r w:rsidRPr="00E04DBF">
        <w:rPr>
          <w:rFonts w:cs="Arial"/>
          <w:sz w:val="20"/>
          <w:szCs w:val="20"/>
        </w:rPr>
        <w:t>bjednatele</w:t>
      </w:r>
      <w:r w:rsidR="00FE477B">
        <w:rPr>
          <w:rFonts w:cs="Arial"/>
          <w:sz w:val="20"/>
          <w:szCs w:val="20"/>
        </w:rPr>
        <w:t>.</w:t>
      </w:r>
    </w:p>
    <w:p w14:paraId="67BA7393" w14:textId="1294860F"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v rámci protokolu o předání a převzetí staveniště</w:t>
      </w:r>
      <w:r w:rsidR="00B91BEB">
        <w:rPr>
          <w:rFonts w:cs="Arial"/>
          <w:sz w:val="20"/>
          <w:szCs w:val="20"/>
        </w:rPr>
        <w:t>//pracoviště</w:t>
      </w:r>
      <w:r w:rsidR="001F3F2B">
        <w:rPr>
          <w:rFonts w:cs="Arial"/>
          <w:sz w:val="20"/>
          <w:szCs w:val="20"/>
        </w:rPr>
        <w:t xml:space="preserve">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w:t>
      </w:r>
      <w:r w:rsidR="0007321F">
        <w:rPr>
          <w:rFonts w:cs="Arial"/>
          <w:sz w:val="20"/>
          <w:szCs w:val="20"/>
        </w:rPr>
        <w:t>/pracoviště</w:t>
      </w:r>
      <w:r w:rsidR="001F3F2B">
        <w:rPr>
          <w:rFonts w:cs="Arial"/>
          <w:sz w:val="20"/>
          <w:szCs w:val="20"/>
        </w:rPr>
        <w:t xml:space="preserve"> definuje všechny osoby realizačního týmu včetně </w:t>
      </w:r>
      <w:r w:rsidR="0007321F">
        <w:rPr>
          <w:rFonts w:cs="Arial"/>
          <w:sz w:val="20"/>
          <w:szCs w:val="20"/>
        </w:rPr>
        <w:t xml:space="preserve">osoby odpovědné za dodržování BOZP. </w:t>
      </w:r>
      <w:r w:rsidR="001F3F2B">
        <w:rPr>
          <w:rFonts w:cs="Arial"/>
          <w:sz w:val="20"/>
          <w:szCs w:val="20"/>
        </w:rPr>
        <w:t>.</w:t>
      </w:r>
    </w:p>
    <w:p w14:paraId="76F0B37A" w14:textId="5B4C92F5"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w:t>
      </w:r>
      <w:r w:rsidR="00D97C67">
        <w:rPr>
          <w:rFonts w:cs="Arial"/>
          <w:sz w:val="20"/>
          <w:szCs w:val="20"/>
        </w:rPr>
        <w:t>s</w:t>
      </w:r>
      <w:r w:rsidRPr="007B2DC1">
        <w:rPr>
          <w:rFonts w:cs="Arial"/>
          <w:sz w:val="20"/>
          <w:szCs w:val="20"/>
        </w:rPr>
        <w:t>taveniště</w:t>
      </w:r>
      <w:r w:rsidR="00D97C67">
        <w:rPr>
          <w:rFonts w:cs="Arial"/>
          <w:sz w:val="20"/>
          <w:szCs w:val="20"/>
        </w:rPr>
        <w:t>/pracoviště</w:t>
      </w:r>
      <w:r w:rsidRPr="007B2DC1">
        <w:rPr>
          <w:rFonts w:cs="Arial"/>
          <w:sz w:val="20"/>
          <w:szCs w:val="20"/>
        </w:rPr>
        <w:t xml:space="preserve"> a sousedících objektů, prostor a komunikací a udržovat zde pořádek a čistotu. Případné škody na </w:t>
      </w:r>
      <w:r w:rsidR="00D97C67">
        <w:rPr>
          <w:rFonts w:cs="Arial"/>
          <w:sz w:val="20"/>
          <w:szCs w:val="20"/>
        </w:rPr>
        <w:t>s</w:t>
      </w:r>
      <w:r w:rsidRPr="007B2DC1">
        <w:rPr>
          <w:rFonts w:cs="Arial"/>
          <w:sz w:val="20"/>
          <w:szCs w:val="20"/>
        </w:rPr>
        <w:t>taveništi</w:t>
      </w:r>
      <w:r w:rsidR="00D97C67">
        <w:rPr>
          <w:rFonts w:cs="Arial"/>
          <w:sz w:val="20"/>
          <w:szCs w:val="20"/>
        </w:rPr>
        <w:t>/pracovišti</w:t>
      </w:r>
      <w:r w:rsidRPr="007B2DC1">
        <w:rPr>
          <w:rFonts w:cs="Arial"/>
          <w:sz w:val="20"/>
          <w:szCs w:val="20"/>
        </w:rPr>
        <w:t xml:space="preserve"> a sousedících objektech, prostorách a komunikacích způsobené při realizaci </w:t>
      </w:r>
      <w:r w:rsidR="00D97C67">
        <w:rPr>
          <w:rFonts w:cs="Arial"/>
          <w:sz w:val="20"/>
          <w:szCs w:val="20"/>
        </w:rPr>
        <w:t>díla</w:t>
      </w:r>
      <w:r w:rsidRPr="007B2DC1">
        <w:rPr>
          <w:rFonts w:cs="Arial"/>
          <w:sz w:val="20"/>
          <w:szCs w:val="20"/>
        </w:rPr>
        <w:t xml:space="preserve"> odstraní </w:t>
      </w:r>
      <w:r w:rsidR="008F5E96">
        <w:rPr>
          <w:rFonts w:cs="Arial"/>
          <w:sz w:val="20"/>
          <w:szCs w:val="20"/>
        </w:rPr>
        <w:t>Z</w:t>
      </w:r>
      <w:r>
        <w:rPr>
          <w:rFonts w:cs="Arial"/>
          <w:sz w:val="20"/>
          <w:szCs w:val="20"/>
        </w:rPr>
        <w:t xml:space="preserve">hotovitel </w:t>
      </w:r>
      <w:r w:rsidRPr="007B2DC1">
        <w:rPr>
          <w:rFonts w:cs="Arial"/>
          <w:sz w:val="20"/>
          <w:szCs w:val="20"/>
        </w:rPr>
        <w:t xml:space="preserve">na vlastní náklady ihned po vzniku škody. Pokud tak </w:t>
      </w:r>
      <w:r w:rsidR="008F5E96">
        <w:rPr>
          <w:rFonts w:cs="Arial"/>
          <w:sz w:val="20"/>
          <w:szCs w:val="20"/>
        </w:rPr>
        <w:t>Z</w:t>
      </w:r>
      <w:r>
        <w:rPr>
          <w:rFonts w:cs="Arial"/>
          <w:sz w:val="20"/>
          <w:szCs w:val="20"/>
        </w:rPr>
        <w:t xml:space="preserve">hotovitel </w:t>
      </w:r>
      <w:r w:rsidRPr="007B2DC1">
        <w:rPr>
          <w:rFonts w:cs="Arial"/>
          <w:sz w:val="20"/>
          <w:szCs w:val="20"/>
        </w:rPr>
        <w:t xml:space="preserve">neučiní, má </w:t>
      </w:r>
      <w:r w:rsidR="002E4D6C">
        <w:rPr>
          <w:rFonts w:cs="Arial"/>
          <w:sz w:val="20"/>
          <w:szCs w:val="20"/>
        </w:rPr>
        <w:t>O</w:t>
      </w:r>
      <w:r>
        <w:rPr>
          <w:rFonts w:cs="Arial"/>
          <w:sz w:val="20"/>
          <w:szCs w:val="20"/>
        </w:rPr>
        <w:t xml:space="preserve">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sidR="008F5E96">
        <w:rPr>
          <w:rFonts w:cs="Arial"/>
          <w:sz w:val="20"/>
          <w:szCs w:val="20"/>
        </w:rPr>
        <w:t>Z</w:t>
      </w:r>
      <w:r>
        <w:rPr>
          <w:rFonts w:cs="Arial"/>
          <w:sz w:val="20"/>
          <w:szCs w:val="20"/>
        </w:rPr>
        <w:t>hotovitele</w:t>
      </w:r>
      <w:r w:rsidRPr="007B2DC1">
        <w:rPr>
          <w:rFonts w:cs="Arial"/>
          <w:sz w:val="20"/>
          <w:szCs w:val="20"/>
        </w:rPr>
        <w:t>.</w:t>
      </w:r>
    </w:p>
    <w:p w14:paraId="18DC26A2" w14:textId="6C6C9AF7" w:rsidR="008A7393" w:rsidRPr="00033B52" w:rsidRDefault="009209B6" w:rsidP="00E12DCD">
      <w:pPr>
        <w:pStyle w:val="4sltext"/>
        <w:numPr>
          <w:ilvl w:val="1"/>
          <w:numId w:val="2"/>
        </w:numPr>
        <w:ind w:left="567" w:hanging="567"/>
        <w:rPr>
          <w:rFonts w:cs="Arial"/>
          <w:szCs w:val="20"/>
        </w:rPr>
      </w:pPr>
      <w:bookmarkStart w:id="20" w:name="_Ref51856519"/>
      <w:bookmarkStart w:id="21" w:name="_Ref51946815"/>
      <w:r w:rsidRPr="002F4822">
        <w:rPr>
          <w:rFonts w:cs="Arial"/>
          <w:sz w:val="20"/>
          <w:szCs w:val="20"/>
        </w:rPr>
        <w:t>Vedoucí týmu, který bude provádět montáž díla</w:t>
      </w:r>
      <w:r w:rsidR="007D0C9D" w:rsidRPr="002F4822">
        <w:rPr>
          <w:rFonts w:cs="Arial"/>
          <w:sz w:val="20"/>
          <w:szCs w:val="20"/>
        </w:rPr>
        <w:t>,</w:t>
      </w:r>
      <w:r w:rsidRPr="002F4822">
        <w:rPr>
          <w:rFonts w:cs="Arial"/>
          <w:sz w:val="20"/>
          <w:szCs w:val="20"/>
        </w:rPr>
        <w:t xml:space="preserve"> musí být </w:t>
      </w:r>
      <w:r w:rsidR="008A7393" w:rsidRPr="002F4822">
        <w:rPr>
          <w:rFonts w:cs="Arial"/>
          <w:sz w:val="20"/>
          <w:szCs w:val="20"/>
        </w:rPr>
        <w:t>odborně způsobil</w:t>
      </w:r>
      <w:r w:rsidRPr="002F4822">
        <w:rPr>
          <w:rFonts w:cs="Arial"/>
          <w:sz w:val="20"/>
          <w:szCs w:val="20"/>
        </w:rPr>
        <w:t>á</w:t>
      </w:r>
      <w:r w:rsidR="008A7393" w:rsidRPr="002F4822">
        <w:rPr>
          <w:rFonts w:cs="Arial"/>
          <w:sz w:val="20"/>
          <w:szCs w:val="20"/>
        </w:rPr>
        <w:t xml:space="preserve"> osob</w:t>
      </w:r>
      <w:r w:rsidRPr="002F4822">
        <w:rPr>
          <w:rFonts w:cs="Arial"/>
          <w:sz w:val="20"/>
          <w:szCs w:val="20"/>
        </w:rPr>
        <w:t>a</w:t>
      </w:r>
      <w:r w:rsidR="008A7393" w:rsidRPr="002F4822">
        <w:rPr>
          <w:rFonts w:cs="Arial"/>
          <w:sz w:val="20"/>
          <w:szCs w:val="20"/>
        </w:rPr>
        <w:t xml:space="preserve"> v elektrotechnice dle </w:t>
      </w:r>
      <w:r w:rsidR="000A4417" w:rsidRPr="002F4822">
        <w:rPr>
          <w:rFonts w:cs="Arial"/>
          <w:sz w:val="20"/>
          <w:szCs w:val="20"/>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20"/>
      <w:r w:rsidR="00C64EE9" w:rsidRPr="00E12DCD">
        <w:rPr>
          <w:rFonts w:cs="Arial"/>
          <w:sz w:val="20"/>
          <w:szCs w:val="20"/>
        </w:rPr>
        <w:t>.</w:t>
      </w:r>
      <w:bookmarkEnd w:id="21"/>
      <w:r w:rsidR="00177A29" w:rsidRPr="00E12DCD">
        <w:rPr>
          <w:rFonts w:cs="Arial"/>
          <w:sz w:val="20"/>
          <w:szCs w:val="20"/>
        </w:rPr>
        <w:t xml:space="preserve"> </w:t>
      </w:r>
      <w:bookmarkStart w:id="22" w:name="_Hlk52538471"/>
      <w:r w:rsidR="00177A29" w:rsidRPr="002F4822">
        <w:rPr>
          <w:rFonts w:cs="Arial"/>
          <w:sz w:val="20"/>
          <w:szCs w:val="20"/>
        </w:rPr>
        <w:t>Zároveň platí podmínka, že musí být při montáži díla přítomna vždy minimálně jedna osoba s kvalifikací pod číslem 26-014-H - elektromontér fotovoltaických systémů.</w:t>
      </w:r>
      <w:bookmarkEnd w:id="22"/>
    </w:p>
    <w:p w14:paraId="4A526BC8" w14:textId="7EB04888" w:rsidR="00C64EE9" w:rsidRPr="00427907" w:rsidRDefault="00C64EE9" w:rsidP="00C64EE9">
      <w:pPr>
        <w:pStyle w:val="4sltext"/>
        <w:numPr>
          <w:ilvl w:val="1"/>
          <w:numId w:val="2"/>
        </w:numPr>
        <w:ind w:left="567" w:hanging="567"/>
        <w:rPr>
          <w:rFonts w:cs="Arial"/>
          <w:sz w:val="20"/>
          <w:szCs w:val="20"/>
        </w:rPr>
      </w:pPr>
      <w:bookmarkStart w:id="23" w:name="_Ref51944774"/>
      <w:r w:rsidRPr="0CF728EE">
        <w:rPr>
          <w:rFonts w:cs="Arial"/>
          <w:sz w:val="20"/>
          <w:szCs w:val="20"/>
        </w:rPr>
        <w:t xml:space="preserve">Objednatel výslovně požaduje, aby </w:t>
      </w:r>
      <w:r w:rsidR="424FB3D9" w:rsidRPr="0CF728EE">
        <w:rPr>
          <w:rFonts w:cs="Arial"/>
          <w:sz w:val="20"/>
          <w:szCs w:val="20"/>
        </w:rPr>
        <w:t>pracovní</w:t>
      </w:r>
      <w:r w:rsidRPr="0CF728EE">
        <w:rPr>
          <w:rFonts w:cs="Arial"/>
          <w:sz w:val="20"/>
          <w:szCs w:val="20"/>
        </w:rPr>
        <w:t xml:space="preserve">ci </w:t>
      </w:r>
      <w:r w:rsidR="00FE58F0">
        <w:rPr>
          <w:rFonts w:cs="Arial"/>
          <w:sz w:val="20"/>
          <w:szCs w:val="20"/>
        </w:rPr>
        <w:t>Z</w:t>
      </w:r>
      <w:r w:rsidRPr="0CF728EE">
        <w:rPr>
          <w:rFonts w:cs="Arial"/>
          <w:sz w:val="20"/>
          <w:szCs w:val="20"/>
        </w:rPr>
        <w:t>hotovitele:</w:t>
      </w:r>
      <w:bookmarkEnd w:id="23"/>
    </w:p>
    <w:p w14:paraId="12E9E8FF" w14:textId="41CC1F45" w:rsidR="000A4417" w:rsidRPr="00D065B4" w:rsidRDefault="000A4417" w:rsidP="004955D1">
      <w:pPr>
        <w:pStyle w:val="4sltext"/>
        <w:numPr>
          <w:ilvl w:val="2"/>
          <w:numId w:val="15"/>
        </w:numPr>
        <w:ind w:left="851" w:hanging="284"/>
        <w:rPr>
          <w:rFonts w:cs="Arial"/>
          <w:sz w:val="20"/>
          <w:szCs w:val="20"/>
          <w:lang w:eastAsia="cs-CZ"/>
        </w:rPr>
      </w:pPr>
      <w:r w:rsidRPr="0CF728EE">
        <w:rPr>
          <w:rFonts w:cs="Arial"/>
          <w:sz w:val="20"/>
          <w:szCs w:val="20"/>
          <w:lang w:eastAsia="cs-CZ"/>
        </w:rPr>
        <w:t>Dodržovali interní bezpečnostn</w:t>
      </w:r>
      <w:r w:rsidR="00427B64" w:rsidRPr="0CF728EE">
        <w:rPr>
          <w:rFonts w:cs="Arial"/>
          <w:sz w:val="20"/>
          <w:szCs w:val="20"/>
          <w:lang w:eastAsia="cs-CZ"/>
        </w:rPr>
        <w:t>í</w:t>
      </w:r>
      <w:r w:rsidRPr="0CF728EE">
        <w:rPr>
          <w:rFonts w:cs="Arial"/>
          <w:sz w:val="20"/>
          <w:szCs w:val="20"/>
          <w:lang w:eastAsia="cs-CZ"/>
        </w:rPr>
        <w:t xml:space="preserve"> předpisy dané Objednatelem</w:t>
      </w:r>
      <w:r w:rsidR="008C04A8" w:rsidRPr="0CF728EE">
        <w:rPr>
          <w:rFonts w:cs="Arial"/>
          <w:sz w:val="20"/>
          <w:szCs w:val="20"/>
          <w:lang w:eastAsia="cs-CZ"/>
        </w:rPr>
        <w:t xml:space="preserve"> – Objednatel zajistí proškolení osob na straně </w:t>
      </w:r>
      <w:r w:rsidR="00FE58F0">
        <w:rPr>
          <w:rFonts w:cs="Arial"/>
          <w:sz w:val="20"/>
          <w:szCs w:val="20"/>
          <w:lang w:eastAsia="cs-CZ"/>
        </w:rPr>
        <w:t>Z</w:t>
      </w:r>
      <w:r w:rsidR="00F05BD2" w:rsidRPr="0CF728EE">
        <w:rPr>
          <w:rFonts w:cs="Arial"/>
          <w:sz w:val="20"/>
          <w:szCs w:val="20"/>
          <w:lang w:eastAsia="cs-CZ"/>
        </w:rPr>
        <w:t xml:space="preserve">hotovitele </w:t>
      </w:r>
      <w:r w:rsidR="008C04A8" w:rsidRPr="0CF728EE">
        <w:rPr>
          <w:rFonts w:cs="Arial"/>
          <w:sz w:val="20"/>
          <w:szCs w:val="20"/>
          <w:lang w:eastAsia="cs-CZ"/>
        </w:rPr>
        <w:t xml:space="preserve"> z interních předpisů </w:t>
      </w:r>
      <w:r w:rsidR="79097813" w:rsidRPr="0CF728EE">
        <w:rPr>
          <w:rFonts w:cs="Arial"/>
          <w:sz w:val="20"/>
          <w:szCs w:val="20"/>
          <w:lang w:eastAsia="cs-CZ"/>
        </w:rPr>
        <w:t>o</w:t>
      </w:r>
      <w:r w:rsidR="00F05BD2" w:rsidRPr="0CF728EE">
        <w:rPr>
          <w:rFonts w:cs="Arial"/>
          <w:sz w:val="20"/>
          <w:szCs w:val="20"/>
          <w:lang w:eastAsia="cs-CZ"/>
        </w:rPr>
        <w:t xml:space="preserve">bjednatele </w:t>
      </w:r>
      <w:r w:rsidR="008C04A8" w:rsidRPr="0CF728EE">
        <w:rPr>
          <w:rFonts w:cs="Arial"/>
          <w:sz w:val="20"/>
          <w:szCs w:val="20"/>
          <w:lang w:eastAsia="cs-CZ"/>
        </w:rPr>
        <w:t>,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5EAD166E"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xml:space="preserve">, které si </w:t>
      </w:r>
      <w:r w:rsidR="00FE58F0">
        <w:rPr>
          <w:rFonts w:cs="Arial"/>
          <w:sz w:val="20"/>
          <w:szCs w:val="20"/>
          <w:lang w:eastAsia="cs-CZ"/>
        </w:rPr>
        <w:t>Z</w:t>
      </w:r>
      <w:r w:rsidR="001F403B">
        <w:rPr>
          <w:rFonts w:cs="Arial"/>
          <w:sz w:val="20"/>
          <w:szCs w:val="20"/>
          <w:lang w:eastAsia="cs-CZ"/>
        </w:rPr>
        <w:t>hotovitel zajistí, popř. toalety</w:t>
      </w:r>
      <w:r>
        <w:rPr>
          <w:rFonts w:cs="Arial"/>
          <w:sz w:val="20"/>
          <w:szCs w:val="20"/>
          <w:lang w:eastAsia="cs-CZ"/>
        </w:rPr>
        <w:t xml:space="preserve"> určené </w:t>
      </w:r>
      <w:r w:rsidR="00FE58F0">
        <w:rPr>
          <w:rFonts w:cs="Arial"/>
          <w:sz w:val="20"/>
          <w:szCs w:val="20"/>
          <w:lang w:eastAsia="cs-CZ"/>
        </w:rPr>
        <w:t>O</w:t>
      </w:r>
      <w:r>
        <w:rPr>
          <w:rFonts w:cs="Arial"/>
          <w:sz w:val="20"/>
          <w:szCs w:val="20"/>
          <w:lang w:eastAsia="cs-CZ"/>
        </w:rPr>
        <w:t>bjednatelem.</w:t>
      </w:r>
    </w:p>
    <w:p w14:paraId="6B2792BA" w14:textId="31425992"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Nevstupovali do jiných objektů, s výjimkou </w:t>
      </w:r>
      <w:r w:rsidR="00F05BD2">
        <w:rPr>
          <w:rFonts w:cs="Arial"/>
          <w:sz w:val="20"/>
          <w:szCs w:val="20"/>
          <w:lang w:eastAsia="cs-CZ"/>
        </w:rPr>
        <w:t>s</w:t>
      </w:r>
      <w:r>
        <w:rPr>
          <w:rFonts w:cs="Arial"/>
          <w:sz w:val="20"/>
          <w:szCs w:val="20"/>
          <w:lang w:eastAsia="cs-CZ"/>
        </w:rPr>
        <w:t>taveniště</w:t>
      </w:r>
      <w:r w:rsidR="00F05BD2">
        <w:rPr>
          <w:rFonts w:cs="Arial"/>
          <w:sz w:val="20"/>
          <w:szCs w:val="20"/>
        </w:rPr>
        <w:t>/pracoviště</w:t>
      </w:r>
      <w:r>
        <w:rPr>
          <w:rFonts w:cs="Arial"/>
          <w:sz w:val="20"/>
          <w:szCs w:val="20"/>
          <w:lang w:eastAsia="cs-CZ"/>
        </w:rPr>
        <w:t>.</w:t>
      </w:r>
    </w:p>
    <w:p w14:paraId="50668932" w14:textId="5973072F"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13" w:history="1">
        <w:r w:rsidR="005A4E08" w:rsidRPr="00922D8B">
          <w:rPr>
            <w:rStyle w:val="Hypertextovodkaz"/>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w:t>
      </w:r>
      <w:r w:rsidR="002E4D6C">
        <w:rPr>
          <w:rFonts w:cs="Arial"/>
          <w:sz w:val="20"/>
          <w:szCs w:val="20"/>
          <w:lang w:eastAsia="cs-CZ"/>
        </w:rPr>
        <w:t>O</w:t>
      </w:r>
      <w:r w:rsidR="00D4735E" w:rsidRPr="00B160A2">
        <w:rPr>
          <w:rFonts w:cs="Arial"/>
          <w:sz w:val="20"/>
          <w:szCs w:val="20"/>
          <w:lang w:eastAsia="cs-CZ"/>
        </w:rPr>
        <w:t>bjednatele.</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54D9C46D"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w:t>
      </w:r>
      <w:r w:rsidR="002E4D6C">
        <w:rPr>
          <w:rFonts w:cs="Arial"/>
          <w:bCs/>
          <w:sz w:val="20"/>
          <w:szCs w:val="20"/>
        </w:rPr>
        <w:t>O</w:t>
      </w:r>
      <w:r w:rsidR="00C33A6F">
        <w:rPr>
          <w:rFonts w:cs="Arial"/>
          <w:bCs/>
          <w:sz w:val="20"/>
          <w:szCs w:val="20"/>
        </w:rPr>
        <w:t>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w:t>
      </w:r>
      <w:r w:rsidR="008C3408">
        <w:rPr>
          <w:rFonts w:cs="Arial"/>
          <w:bCs/>
          <w:sz w:val="20"/>
          <w:szCs w:val="20"/>
        </w:rPr>
        <w:lastRenderedPageBreak/>
        <w:t>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2E4D6C">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6BBC61B5"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w:t>
      </w:r>
      <w:r w:rsidR="002E4D6C">
        <w:rPr>
          <w:rFonts w:cs="Arial"/>
          <w:bCs/>
          <w:sz w:val="20"/>
          <w:szCs w:val="20"/>
        </w:rPr>
        <w:t>O</w:t>
      </w:r>
      <w:r w:rsidR="000B755C">
        <w:rPr>
          <w:rFonts w:cs="Arial"/>
          <w:bCs/>
          <w:sz w:val="20"/>
          <w:szCs w:val="20"/>
        </w:rPr>
        <w:t xml:space="preserve">bjednatele </w:t>
      </w:r>
      <w:r w:rsidRPr="006071B4">
        <w:rPr>
          <w:rFonts w:cs="Arial"/>
          <w:bCs/>
          <w:sz w:val="20"/>
          <w:szCs w:val="20"/>
        </w:rPr>
        <w:t xml:space="preserve">a všech oprávněných osob </w:t>
      </w:r>
      <w:r w:rsidR="002E4D6C">
        <w:rPr>
          <w:rFonts w:cs="Arial"/>
          <w:bCs/>
          <w:sz w:val="20"/>
          <w:szCs w:val="20"/>
        </w:rPr>
        <w:t>O</w:t>
      </w:r>
      <w:r w:rsidR="00AF05E4">
        <w:rPr>
          <w:rFonts w:cs="Arial"/>
          <w:bCs/>
          <w:sz w:val="20"/>
          <w:szCs w:val="20"/>
        </w:rPr>
        <w:t xml:space="preserve">bjednatele </w:t>
      </w:r>
      <w:r w:rsidRPr="006071B4">
        <w:rPr>
          <w:rFonts w:cs="Arial"/>
          <w:bCs/>
          <w:sz w:val="20"/>
          <w:szCs w:val="20"/>
        </w:rPr>
        <w:t xml:space="preserve"> s důrazem na zajištění trvalé udržitelných parametrů, splnění všech požadavků na ochranu přírody a krajiny, hygienických požadavků a požadavků na </w:t>
      </w:r>
      <w:r w:rsidR="0025637E">
        <w:rPr>
          <w:rFonts w:cs="Arial"/>
          <w:bCs/>
          <w:sz w:val="20"/>
          <w:szCs w:val="20"/>
        </w:rPr>
        <w:t xml:space="preserve">bezpečnost </w:t>
      </w:r>
      <w:r w:rsidRPr="006071B4">
        <w:rPr>
          <w:rFonts w:cs="Arial"/>
          <w:bCs/>
          <w:sz w:val="20"/>
          <w:szCs w:val="20"/>
        </w:rPr>
        <w:t xml:space="preserve"> práce.</w:t>
      </w:r>
    </w:p>
    <w:p w14:paraId="0F558918" w14:textId="76D59578"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033DE9">
        <w:rPr>
          <w:rFonts w:cs="Arial"/>
          <w:bCs/>
          <w:sz w:val="20"/>
          <w:szCs w:val="20"/>
        </w:rPr>
        <w:t>O</w:t>
      </w:r>
      <w:r w:rsidR="005D7663" w:rsidRPr="008C04A8">
        <w:rPr>
          <w:rFonts w:cs="Arial"/>
          <w:bCs/>
          <w:sz w:val="20"/>
          <w:szCs w:val="20"/>
        </w:rPr>
        <w:t>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w:t>
      </w:r>
      <w:r w:rsidR="00543E96">
        <w:rPr>
          <w:rFonts w:cs="Arial"/>
          <w:bCs/>
          <w:sz w:val="20"/>
          <w:szCs w:val="20"/>
        </w:rPr>
        <w:t>O</w:t>
      </w:r>
      <w:r w:rsidRPr="000C6AD6">
        <w:rPr>
          <w:rFonts w:cs="Arial"/>
          <w:bCs/>
          <w:sz w:val="20"/>
          <w:szCs w:val="20"/>
        </w:rPr>
        <w:t>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24" w:name="_Hlk127432413"/>
      <w:r w:rsidRPr="003C419B">
        <w:rPr>
          <w:rFonts w:cs="Arial"/>
          <w:sz w:val="20"/>
          <w:szCs w:val="20"/>
        </w:rPr>
        <w:t xml:space="preserve">Prokázání plné funkčnosti díla bude provedeno v rámci </w:t>
      </w:r>
      <w:r w:rsidRPr="00EB6352">
        <w:rPr>
          <w:rFonts w:cs="Arial"/>
          <w:sz w:val="20"/>
          <w:szCs w:val="20"/>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24"/>
      <w:r w:rsidRPr="003C419B">
        <w:rPr>
          <w:rFonts w:cs="Arial"/>
          <w:sz w:val="20"/>
          <w:szCs w:val="20"/>
        </w:rPr>
        <w:t xml:space="preserve"> </w:t>
      </w:r>
      <w:bookmarkStart w:id="25" w:name="_Hlk127432441"/>
      <w:r w:rsidRPr="003C419B">
        <w:rPr>
          <w:rFonts w:cs="Arial"/>
          <w:sz w:val="20"/>
          <w:szCs w:val="20"/>
        </w:rPr>
        <w:t>Ověřovací provoz bude zakončen podpisem</w:t>
      </w:r>
      <w:bookmarkEnd w:id="25"/>
      <w:r w:rsidRPr="003C419B">
        <w:rPr>
          <w:rFonts w:cs="Arial"/>
          <w:sz w:val="20"/>
          <w:szCs w:val="20"/>
        </w:rPr>
        <w:t xml:space="preserve"> </w:t>
      </w:r>
      <w:bookmarkStart w:id="26"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26"/>
    </w:p>
    <w:p w14:paraId="3C38D1F6" w14:textId="1E90BE2C"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Pr>
          <w:rFonts w:cs="Arial"/>
          <w:sz w:val="20"/>
          <w:szCs w:val="20"/>
        </w:rPr>
        <w:t>potvrzením o jejich o</w:t>
      </w:r>
      <w:r w:rsidR="00712174">
        <w:rPr>
          <w:rFonts w:cs="Arial"/>
          <w:sz w:val="20"/>
          <w:szCs w:val="20"/>
        </w:rPr>
        <w:t>d</w:t>
      </w:r>
      <w:r>
        <w:rPr>
          <w:rFonts w:cs="Arial"/>
          <w:sz w:val="20"/>
          <w:szCs w:val="20"/>
        </w:rPr>
        <w:t>str</w:t>
      </w:r>
      <w:r w:rsidR="00712174">
        <w:rPr>
          <w:rFonts w:cs="Arial"/>
          <w:sz w:val="20"/>
          <w:szCs w:val="20"/>
        </w:rPr>
        <w:t>a</w:t>
      </w:r>
      <w:r>
        <w:rPr>
          <w:rFonts w:cs="Arial"/>
          <w:sz w:val="20"/>
          <w:szCs w:val="20"/>
        </w:rPr>
        <w:t>nění, oběma smluvními stranami</w:t>
      </w:r>
      <w:r w:rsidR="008072C6">
        <w:rPr>
          <w:rFonts w:cs="Arial"/>
          <w:sz w:val="20"/>
          <w:szCs w:val="20"/>
        </w:rPr>
        <w:t>.</w:t>
      </w:r>
    </w:p>
    <w:p w14:paraId="5F791A42" w14:textId="29ACD243"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w:t>
      </w:r>
      <w:r w:rsidR="00543E96">
        <w:rPr>
          <w:rFonts w:cs="Arial"/>
          <w:bCs/>
          <w:sz w:val="20"/>
          <w:szCs w:val="20"/>
        </w:rPr>
        <w:t>Z</w:t>
      </w:r>
      <w:r>
        <w:rPr>
          <w:rFonts w:cs="Arial"/>
          <w:bCs/>
          <w:sz w:val="20"/>
          <w:szCs w:val="20"/>
        </w:rPr>
        <w:t xml:space="preserve">hotovitele provést </w:t>
      </w:r>
      <w:r w:rsidR="00A752EF">
        <w:rPr>
          <w:rFonts w:cs="Arial"/>
          <w:bCs/>
          <w:sz w:val="20"/>
          <w:szCs w:val="20"/>
        </w:rPr>
        <w:t>d</w:t>
      </w:r>
      <w:r>
        <w:rPr>
          <w:rFonts w:cs="Arial"/>
          <w:bCs/>
          <w:sz w:val="20"/>
          <w:szCs w:val="20"/>
        </w:rPr>
        <w:t xml:space="preserve">ílo, budou </w:t>
      </w:r>
      <w:r w:rsidR="00ED6618">
        <w:rPr>
          <w:rFonts w:cs="Arial"/>
          <w:bCs/>
          <w:sz w:val="20"/>
          <w:szCs w:val="20"/>
        </w:rPr>
        <w:t>O</w:t>
      </w:r>
      <w:r>
        <w:rPr>
          <w:rFonts w:cs="Arial"/>
          <w:bCs/>
          <w:sz w:val="20"/>
          <w:szCs w:val="20"/>
        </w:rPr>
        <w:t>bjednateli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w:t>
      </w:r>
      <w:proofErr w:type="spellStart"/>
      <w:r>
        <w:rPr>
          <w:rFonts w:cs="Arial"/>
          <w:bCs/>
          <w:sz w:val="20"/>
          <w:szCs w:val="20"/>
        </w:rPr>
        <w:t>docx</w:t>
      </w:r>
      <w:proofErr w:type="spellEnd"/>
      <w:r>
        <w:rPr>
          <w:rFonts w:cs="Arial"/>
          <w:bCs/>
          <w:sz w:val="20"/>
          <w:szCs w:val="20"/>
        </w:rPr>
        <w:t xml:space="preserve"> a </w:t>
      </w:r>
      <w:proofErr w:type="spellStart"/>
      <w:r>
        <w:rPr>
          <w:rFonts w:cs="Arial"/>
          <w:bCs/>
          <w:sz w:val="20"/>
          <w:szCs w:val="20"/>
        </w:rPr>
        <w:t>xlsx</w:t>
      </w:r>
      <w:proofErr w:type="spellEnd"/>
      <w:r>
        <w:rPr>
          <w:rFonts w:cs="Arial"/>
          <w:bCs/>
          <w:sz w:val="20"/>
          <w:szCs w:val="20"/>
        </w:rPr>
        <w:t xml:space="preserve">) a </w:t>
      </w:r>
      <w:r w:rsidR="00E325C1">
        <w:rPr>
          <w:rFonts w:cs="Arial"/>
          <w:bCs/>
          <w:sz w:val="20"/>
          <w:szCs w:val="20"/>
        </w:rPr>
        <w:t>tam, kde</w:t>
      </w:r>
      <w:r>
        <w:rPr>
          <w:rFonts w:cs="Arial"/>
          <w:bCs/>
          <w:sz w:val="20"/>
          <w:szCs w:val="20"/>
        </w:rPr>
        <w:t xml:space="preserve"> to nebude objektivně možné, ve formátu </w:t>
      </w:r>
      <w:proofErr w:type="spellStart"/>
      <w:r>
        <w:rPr>
          <w:rFonts w:cs="Arial"/>
          <w:bCs/>
          <w:sz w:val="20"/>
          <w:szCs w:val="20"/>
        </w:rPr>
        <w:t>pdf</w:t>
      </w:r>
      <w:proofErr w:type="spellEnd"/>
      <w:r>
        <w:rPr>
          <w:rFonts w:cs="Arial"/>
          <w:bCs/>
          <w:sz w:val="20"/>
          <w:szCs w:val="20"/>
        </w:rPr>
        <w:t xml:space="preserve">. Výkresy budou ve formátu </w:t>
      </w:r>
      <w:proofErr w:type="spellStart"/>
      <w:r>
        <w:rPr>
          <w:rFonts w:cs="Arial"/>
          <w:bCs/>
          <w:sz w:val="20"/>
          <w:szCs w:val="20"/>
        </w:rPr>
        <w:t>dw</w:t>
      </w:r>
      <w:r w:rsidR="00A61BEC">
        <w:rPr>
          <w:rFonts w:cs="Arial"/>
          <w:bCs/>
          <w:sz w:val="20"/>
          <w:szCs w:val="20"/>
        </w:rPr>
        <w:t>g</w:t>
      </w:r>
      <w:proofErr w:type="spellEnd"/>
      <w:r>
        <w:rPr>
          <w:rFonts w:cs="Arial"/>
          <w:bCs/>
          <w:sz w:val="20"/>
          <w:szCs w:val="20"/>
        </w:rPr>
        <w:t>.</w:t>
      </w:r>
    </w:p>
    <w:p w14:paraId="43F14D30" w14:textId="50D5C77C"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 xml:space="preserve">případě, že funkční zkoušky nebudou úspěšné, zavazuje se </w:t>
      </w:r>
      <w:r w:rsidR="00543E96">
        <w:rPr>
          <w:rFonts w:cs="Arial"/>
          <w:bCs/>
          <w:sz w:val="20"/>
          <w:szCs w:val="20"/>
        </w:rPr>
        <w:t>Z</w:t>
      </w:r>
      <w:r>
        <w:rPr>
          <w:rFonts w:cs="Arial"/>
          <w:bCs/>
          <w:sz w:val="20"/>
          <w:szCs w:val="20"/>
        </w:rPr>
        <w:t>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 xml:space="preserve">tíži </w:t>
      </w:r>
      <w:r w:rsidR="00ED6618">
        <w:rPr>
          <w:rFonts w:cs="Arial"/>
          <w:bCs/>
          <w:sz w:val="20"/>
          <w:szCs w:val="20"/>
        </w:rPr>
        <w:t>Z</w:t>
      </w:r>
      <w:r w:rsidR="0093166F">
        <w:rPr>
          <w:rFonts w:cs="Arial"/>
          <w:bCs/>
          <w:sz w:val="20"/>
          <w:szCs w:val="20"/>
        </w:rPr>
        <w:t>hotovitele. Po odstranění všech nedostatků vyzve zhotovitel objednatele ke konání náhradních funkčních zkoušek.</w:t>
      </w:r>
    </w:p>
    <w:p w14:paraId="1B2B03E8" w14:textId="430AA460"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tel má právo zcela nebo z</w:t>
      </w:r>
      <w:r w:rsidR="00712174">
        <w:rPr>
          <w:rFonts w:cs="Arial"/>
          <w:sz w:val="20"/>
          <w:szCs w:val="20"/>
        </w:rPr>
        <w:t> </w:t>
      </w:r>
      <w:r w:rsidRPr="008C04A8">
        <w:rPr>
          <w:rFonts w:cs="Arial"/>
          <w:sz w:val="20"/>
          <w:szCs w:val="20"/>
        </w:rPr>
        <w:t xml:space="preserve">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w:t>
      </w:r>
      <w:r w:rsidR="00712174">
        <w:rPr>
          <w:rFonts w:cs="Arial"/>
          <w:sz w:val="20"/>
          <w:szCs w:val="20"/>
        </w:rPr>
        <w:t> </w:t>
      </w:r>
      <w:r w:rsidRPr="0098323F">
        <w:rPr>
          <w:rFonts w:cs="Arial"/>
          <w:sz w:val="20"/>
          <w:szCs w:val="20"/>
        </w:rPr>
        <w:t>vadami není dotčeno ustanovení této smlouvy o smluvní pokutě. Až do okamžiku odstranění poslední vady a/nebo posledního nedodělku se dílo nepovažuje za řádně dokončené.</w:t>
      </w:r>
    </w:p>
    <w:p w14:paraId="5C418A1C" w14:textId="264AE427"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w:t>
      </w:r>
      <w:r w:rsidR="004D3A4F">
        <w:rPr>
          <w:rFonts w:cs="Arial"/>
          <w:sz w:val="20"/>
          <w:szCs w:val="20"/>
        </w:rPr>
        <w:t>Z</w:t>
      </w:r>
      <w:r w:rsidRPr="000C6AD6">
        <w:rPr>
          <w:rFonts w:cs="Arial"/>
          <w:sz w:val="20"/>
          <w:szCs w:val="20"/>
        </w:rPr>
        <w:t xml:space="preserve">hotovitel </w:t>
      </w:r>
      <w:r w:rsidR="00A752EF">
        <w:rPr>
          <w:rFonts w:cs="Arial"/>
          <w:sz w:val="20"/>
          <w:szCs w:val="20"/>
        </w:rPr>
        <w:t>d</w:t>
      </w:r>
      <w:r w:rsidRPr="000C6AD6">
        <w:rPr>
          <w:rFonts w:cs="Arial"/>
          <w:sz w:val="20"/>
          <w:szCs w:val="20"/>
        </w:rPr>
        <w:t xml:space="preserve">ílo řádně ve stanoveném termínu, je </w:t>
      </w:r>
      <w:r w:rsidR="00ED6618">
        <w:rPr>
          <w:rFonts w:cs="Arial"/>
          <w:sz w:val="20"/>
          <w:szCs w:val="20"/>
        </w:rPr>
        <w:t>O</w:t>
      </w:r>
      <w:r w:rsidRPr="000C6AD6">
        <w:rPr>
          <w:rFonts w:cs="Arial"/>
          <w:sz w:val="20"/>
          <w:szCs w:val="20"/>
        </w:rPr>
        <w:t xml:space="preserve">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w:t>
      </w:r>
      <w:r w:rsidR="00ED6618">
        <w:rPr>
          <w:rFonts w:cs="Arial"/>
          <w:sz w:val="20"/>
          <w:szCs w:val="20"/>
        </w:rPr>
        <w:t>Z</w:t>
      </w:r>
      <w:r w:rsidRPr="000C6AD6">
        <w:rPr>
          <w:rFonts w:cs="Arial"/>
          <w:sz w:val="20"/>
          <w:szCs w:val="20"/>
        </w:rPr>
        <w:t xml:space="preserve">hotovitele. To platí i pro případ předání části </w:t>
      </w:r>
      <w:r w:rsidR="00A752EF">
        <w:rPr>
          <w:rFonts w:cs="Arial"/>
          <w:sz w:val="20"/>
          <w:szCs w:val="20"/>
        </w:rPr>
        <w:t>d</w:t>
      </w:r>
      <w:r w:rsidRPr="000C6AD6">
        <w:rPr>
          <w:rFonts w:cs="Arial"/>
          <w:sz w:val="20"/>
          <w:szCs w:val="20"/>
        </w:rPr>
        <w:t xml:space="preserve">íla </w:t>
      </w:r>
      <w:r w:rsidR="004D3A4F">
        <w:rPr>
          <w:rFonts w:cs="Arial"/>
          <w:sz w:val="20"/>
          <w:szCs w:val="20"/>
        </w:rPr>
        <w:t>O</w:t>
      </w:r>
      <w:r w:rsidRPr="000C6AD6">
        <w:rPr>
          <w:rFonts w:cs="Arial"/>
          <w:sz w:val="20"/>
          <w:szCs w:val="20"/>
        </w:rPr>
        <w:t xml:space="preserve">bjednateli, vykazuje-li předaná část </w:t>
      </w:r>
      <w:r w:rsidR="00A752EF">
        <w:rPr>
          <w:rFonts w:cs="Arial"/>
          <w:sz w:val="20"/>
          <w:szCs w:val="20"/>
        </w:rPr>
        <w:t>d</w:t>
      </w:r>
      <w:r w:rsidRPr="000C6AD6">
        <w:rPr>
          <w:rFonts w:cs="Arial"/>
          <w:sz w:val="20"/>
          <w:szCs w:val="20"/>
        </w:rPr>
        <w:t xml:space="preserve">íla vady, jež </w:t>
      </w:r>
      <w:r w:rsidR="00ED6618">
        <w:rPr>
          <w:rFonts w:cs="Arial"/>
          <w:sz w:val="20"/>
          <w:szCs w:val="20"/>
        </w:rPr>
        <w:t>Z</w:t>
      </w:r>
      <w:r w:rsidRPr="000C6AD6">
        <w:rPr>
          <w:rFonts w:cs="Arial"/>
          <w:sz w:val="20"/>
          <w:szCs w:val="20"/>
        </w:rPr>
        <w:t>hotovitel neodstraní ve lhůtách uvedených v</w:t>
      </w:r>
      <w:r w:rsidR="00712174">
        <w:rPr>
          <w:rFonts w:cs="Arial"/>
          <w:sz w:val="20"/>
          <w:szCs w:val="20"/>
        </w:rPr>
        <w:t> </w:t>
      </w:r>
      <w:r w:rsidRPr="000C6AD6">
        <w:rPr>
          <w:rFonts w:cs="Arial"/>
          <w:sz w:val="20"/>
          <w:szCs w:val="20"/>
        </w:rPr>
        <w:t xml:space="preserve">protokolu o předání a převzetí </w:t>
      </w:r>
      <w:r w:rsidR="00A752EF">
        <w:rPr>
          <w:rFonts w:cs="Arial"/>
          <w:sz w:val="20"/>
          <w:szCs w:val="20"/>
        </w:rPr>
        <w:t>d</w:t>
      </w:r>
      <w:r w:rsidRPr="000C6AD6">
        <w:rPr>
          <w:rFonts w:cs="Arial"/>
          <w:sz w:val="20"/>
          <w:szCs w:val="20"/>
        </w:rPr>
        <w:t>íla.</w:t>
      </w:r>
    </w:p>
    <w:p w14:paraId="595C422A" w14:textId="2C3165BF" w:rsidR="001E6CEE" w:rsidRPr="001E6CEE" w:rsidRDefault="001E6CEE" w:rsidP="006D64E0">
      <w:pPr>
        <w:pStyle w:val="4sltext"/>
        <w:numPr>
          <w:ilvl w:val="1"/>
          <w:numId w:val="2"/>
        </w:numPr>
        <w:ind w:left="567" w:hanging="567"/>
        <w:rPr>
          <w:rFonts w:cs="Arial"/>
          <w:bCs/>
          <w:sz w:val="20"/>
          <w:szCs w:val="20"/>
        </w:rPr>
      </w:pPr>
      <w:r>
        <w:rPr>
          <w:rFonts w:cs="Arial"/>
          <w:sz w:val="20"/>
          <w:szCs w:val="20"/>
        </w:rPr>
        <w:t>Zhotovitel je povinen v</w:t>
      </w:r>
      <w:r w:rsidR="00712174">
        <w:rPr>
          <w:rFonts w:cs="Arial"/>
          <w:sz w:val="20"/>
          <w:szCs w:val="20"/>
        </w:rPr>
        <w:t> </w:t>
      </w:r>
      <w:r>
        <w:rPr>
          <w:rFonts w:cs="Arial"/>
          <w:sz w:val="20"/>
          <w:szCs w:val="20"/>
        </w:rPr>
        <w:t xml:space="preserve">termínu dohodnutém pro dokončení </w:t>
      </w:r>
      <w:r w:rsidR="00A752EF">
        <w:rPr>
          <w:rFonts w:cs="Arial"/>
          <w:sz w:val="20"/>
          <w:szCs w:val="20"/>
        </w:rPr>
        <w:t>d</w:t>
      </w:r>
      <w:r>
        <w:rPr>
          <w:rFonts w:cs="Arial"/>
          <w:sz w:val="20"/>
          <w:szCs w:val="20"/>
        </w:rPr>
        <w:t xml:space="preserve">íla předat </w:t>
      </w:r>
      <w:r w:rsidR="004D3A4F">
        <w:rPr>
          <w:rFonts w:cs="Arial"/>
          <w:sz w:val="20"/>
          <w:szCs w:val="20"/>
        </w:rPr>
        <w:t>O</w:t>
      </w:r>
      <w:r>
        <w:rPr>
          <w:rFonts w:cs="Arial"/>
          <w:sz w:val="20"/>
          <w:szCs w:val="20"/>
        </w:rPr>
        <w:t xml:space="preserve">bjednateli i </w:t>
      </w:r>
      <w:r w:rsidR="00327D2D">
        <w:rPr>
          <w:rFonts w:cs="Arial"/>
          <w:sz w:val="20"/>
          <w:szCs w:val="20"/>
        </w:rPr>
        <w:t>s</w:t>
      </w:r>
      <w:r>
        <w:rPr>
          <w:rFonts w:cs="Arial"/>
          <w:sz w:val="20"/>
          <w:szCs w:val="20"/>
        </w:rPr>
        <w:t>taveniště</w:t>
      </w:r>
      <w:r w:rsidR="00327D2D">
        <w:rPr>
          <w:rFonts w:cs="Arial"/>
          <w:sz w:val="20"/>
          <w:szCs w:val="20"/>
        </w:rPr>
        <w:t>/pracoviště</w:t>
      </w:r>
      <w:r>
        <w:rPr>
          <w:rFonts w:cs="Arial"/>
          <w:sz w:val="20"/>
          <w:szCs w:val="20"/>
        </w:rPr>
        <w:t xml:space="preserve">, a to vyklizené a </w:t>
      </w:r>
      <w:r w:rsidR="00FF1006">
        <w:rPr>
          <w:rFonts w:cs="Arial"/>
          <w:sz w:val="20"/>
          <w:szCs w:val="20"/>
        </w:rPr>
        <w:t>v</w:t>
      </w:r>
      <w:r w:rsidR="00712174">
        <w:rPr>
          <w:rFonts w:cs="Arial"/>
          <w:sz w:val="20"/>
          <w:szCs w:val="20"/>
        </w:rPr>
        <w:t>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26B501E6" w:rsidR="001E6CEE" w:rsidRDefault="001E6CEE" w:rsidP="006D64E0">
      <w:pPr>
        <w:pStyle w:val="4sltext"/>
        <w:numPr>
          <w:ilvl w:val="1"/>
          <w:numId w:val="2"/>
        </w:numPr>
        <w:ind w:left="567" w:hanging="567"/>
        <w:rPr>
          <w:rFonts w:cs="Arial"/>
          <w:sz w:val="20"/>
          <w:szCs w:val="20"/>
        </w:rPr>
      </w:pPr>
      <w:r w:rsidRPr="0CF728EE">
        <w:rPr>
          <w:rFonts w:cs="Arial"/>
          <w:sz w:val="20"/>
          <w:szCs w:val="20"/>
        </w:rPr>
        <w:t xml:space="preserve">Vlastníkem </w:t>
      </w:r>
      <w:r w:rsidR="008167D3" w:rsidRPr="0CF728EE">
        <w:rPr>
          <w:rFonts w:cs="Arial"/>
          <w:sz w:val="20"/>
          <w:szCs w:val="20"/>
        </w:rPr>
        <w:t xml:space="preserve">díla je do uhrazení ceny díla dle bodu </w:t>
      </w:r>
      <w:r w:rsidR="00655FFA">
        <w:rPr>
          <w:rFonts w:cs="Arial"/>
          <w:sz w:val="20"/>
          <w:szCs w:val="20"/>
        </w:rPr>
        <w:t>4.</w:t>
      </w:r>
      <w:r w:rsidR="008167D3" w:rsidRPr="0CF728EE">
        <w:rPr>
          <w:rFonts w:cs="Arial"/>
          <w:sz w:val="20"/>
          <w:szCs w:val="20"/>
        </w:rPr>
        <w:t xml:space="preserve">.1 </w:t>
      </w:r>
      <w:r w:rsidR="004D3A4F">
        <w:rPr>
          <w:rFonts w:cs="Arial"/>
          <w:sz w:val="20"/>
          <w:szCs w:val="20"/>
        </w:rPr>
        <w:t>Z</w:t>
      </w:r>
      <w:r w:rsidR="008167D3" w:rsidRPr="0CF728EE">
        <w:rPr>
          <w:rFonts w:cs="Arial"/>
          <w:sz w:val="20"/>
          <w:szCs w:val="20"/>
        </w:rPr>
        <w:t>hotovitel</w:t>
      </w:r>
      <w:r w:rsidR="007B2B46" w:rsidRPr="0CF728EE">
        <w:rPr>
          <w:rFonts w:cs="Arial"/>
          <w:sz w:val="20"/>
          <w:szCs w:val="20"/>
        </w:rPr>
        <w:t>.</w:t>
      </w:r>
    </w:p>
    <w:p w14:paraId="2BFB6269" w14:textId="4405433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 xml:space="preserve">íle nese až do jeho dokončení a předání </w:t>
      </w:r>
      <w:r w:rsidR="00655FFA">
        <w:rPr>
          <w:rFonts w:cs="Arial"/>
          <w:sz w:val="20"/>
          <w:szCs w:val="20"/>
        </w:rPr>
        <w:t>O</w:t>
      </w:r>
      <w:r>
        <w:rPr>
          <w:rFonts w:cs="Arial"/>
          <w:sz w:val="20"/>
          <w:szCs w:val="20"/>
        </w:rPr>
        <w:t xml:space="preserve">bjednateli </w:t>
      </w:r>
      <w:r w:rsidR="00ED6618">
        <w:rPr>
          <w:rFonts w:cs="Arial"/>
          <w:sz w:val="20"/>
          <w:szCs w:val="20"/>
        </w:rPr>
        <w:t>Z</w:t>
      </w:r>
      <w:r>
        <w:rPr>
          <w:rFonts w:cs="Arial"/>
          <w:sz w:val="20"/>
          <w:szCs w:val="20"/>
        </w:rPr>
        <w:t>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7E12D3CC"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w:t>
      </w:r>
      <w:r w:rsidR="00907864">
        <w:rPr>
          <w:rFonts w:cs="Arial"/>
          <w:sz w:val="20"/>
          <w:szCs w:val="20"/>
        </w:rPr>
        <w:t>O</w:t>
      </w:r>
      <w:r w:rsidRPr="00882F65">
        <w:rPr>
          <w:rFonts w:cs="Arial"/>
          <w:sz w:val="20"/>
          <w:szCs w:val="20"/>
        </w:rPr>
        <w:t>bjednateli</w:t>
      </w:r>
      <w:r w:rsidR="00AA1D3E">
        <w:rPr>
          <w:rFonts w:cs="Arial"/>
          <w:sz w:val="20"/>
          <w:szCs w:val="20"/>
        </w:rPr>
        <w:t xml:space="preserve"> produktovou</w:t>
      </w:r>
      <w:r w:rsidRPr="00882F65">
        <w:rPr>
          <w:rFonts w:cs="Arial"/>
          <w:sz w:val="20"/>
          <w:szCs w:val="20"/>
        </w:rPr>
        <w:t xml:space="preserve">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12174">
        <w:rPr>
          <w:rFonts w:cs="Arial"/>
          <w:sz w:val="20"/>
          <w:szCs w:val="20"/>
        </w:rPr>
        <w:t> </w:t>
      </w:r>
      <w:r w:rsidRPr="00882F65">
        <w:rPr>
          <w:rFonts w:cs="Arial"/>
          <w:sz w:val="20"/>
          <w:szCs w:val="20"/>
        </w:rPr>
        <w:t>délce</w:t>
      </w:r>
      <w:r w:rsidR="007D3576" w:rsidRPr="00882F65">
        <w:rPr>
          <w:rFonts w:cs="Arial"/>
          <w:sz w:val="20"/>
          <w:szCs w:val="20"/>
        </w:rPr>
        <w:t xml:space="preserve"> </w:t>
      </w:r>
      <w:r w:rsidR="00AA1D3E">
        <w:rPr>
          <w:rFonts w:cs="Arial"/>
          <w:sz w:val="20"/>
          <w:szCs w:val="20"/>
        </w:rPr>
        <w:t>12</w:t>
      </w:r>
      <w:r w:rsidR="00AA1D3E" w:rsidRPr="003926C6">
        <w:rPr>
          <w:rFonts w:cs="Arial"/>
          <w:sz w:val="20"/>
          <w:szCs w:val="20"/>
        </w:rPr>
        <w:t>let</w:t>
      </w:r>
      <w:r w:rsidR="00882F65">
        <w:rPr>
          <w:rFonts w:cs="Arial"/>
          <w:sz w:val="20"/>
          <w:szCs w:val="20"/>
        </w:rPr>
        <w:t xml:space="preserve">. </w:t>
      </w:r>
      <w:r w:rsidR="00882F65" w:rsidRPr="00882F65">
        <w:rPr>
          <w:rFonts w:cs="Arial"/>
          <w:sz w:val="20"/>
          <w:szCs w:val="20"/>
        </w:rPr>
        <w:t xml:space="preserve">Zhotovitel poskytuje </w:t>
      </w:r>
      <w:r w:rsidR="00655FFA">
        <w:rPr>
          <w:rFonts w:cs="Arial"/>
          <w:sz w:val="20"/>
          <w:szCs w:val="20"/>
        </w:rPr>
        <w:t>O</w:t>
      </w:r>
      <w:r w:rsidR="00882F65" w:rsidRPr="00D065B4">
        <w:rPr>
          <w:rFonts w:cs="Arial"/>
          <w:sz w:val="20"/>
          <w:szCs w:val="20"/>
        </w:rPr>
        <w:t xml:space="preserve">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w:t>
      </w:r>
      <w:r w:rsidR="00712174">
        <w:rPr>
          <w:rFonts w:cs="Arial"/>
          <w:sz w:val="20"/>
          <w:szCs w:val="20"/>
        </w:rPr>
        <w:t> </w:t>
      </w:r>
      <w:r w:rsidR="00882F65" w:rsidRPr="00D065B4">
        <w:rPr>
          <w:rFonts w:cs="Arial"/>
          <w:sz w:val="20"/>
          <w:szCs w:val="20"/>
        </w:rPr>
        <w:t xml:space="preserve">délce minimálně </w:t>
      </w:r>
      <w:r w:rsidR="00B67D39" w:rsidRPr="00D065B4">
        <w:rPr>
          <w:rFonts w:cs="Arial"/>
          <w:sz w:val="20"/>
          <w:szCs w:val="20"/>
        </w:rPr>
        <w:t>20</w:t>
      </w:r>
      <w:r w:rsidR="00882F65" w:rsidRPr="00D065B4">
        <w:rPr>
          <w:rFonts w:cs="Arial"/>
          <w:sz w:val="20"/>
          <w:szCs w:val="20"/>
        </w:rPr>
        <w:t xml:space="preserve"> let. Jedná se o </w:t>
      </w:r>
      <w:r w:rsidR="00882F65" w:rsidRPr="00D065B4">
        <w:rPr>
          <w:rFonts w:cs="Arial"/>
          <w:sz w:val="20"/>
          <w:szCs w:val="20"/>
        </w:rPr>
        <w:lastRenderedPageBreak/>
        <w:t>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DFCE18" w14:textId="3354344B"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 xml:space="preserve">Zhotovitel poskytuje </w:t>
      </w:r>
      <w:r w:rsidR="00655FFA">
        <w:rPr>
          <w:rFonts w:cs="Arial"/>
          <w:sz w:val="20"/>
          <w:szCs w:val="20"/>
        </w:rPr>
        <w:t>O</w:t>
      </w:r>
      <w:r w:rsidRPr="00D065B4">
        <w:rPr>
          <w:rFonts w:cs="Arial"/>
          <w:sz w:val="20"/>
          <w:szCs w:val="20"/>
        </w:rPr>
        <w:t xml:space="preserve">bjednateli záruku na výkonové </w:t>
      </w:r>
      <w:proofErr w:type="spellStart"/>
      <w:r w:rsidRPr="00D065B4">
        <w:rPr>
          <w:rFonts w:cs="Arial"/>
          <w:sz w:val="20"/>
          <w:szCs w:val="20"/>
        </w:rPr>
        <w:t>optimizéry</w:t>
      </w:r>
      <w:proofErr w:type="spellEnd"/>
      <w:r w:rsidRPr="00D065B4">
        <w:rPr>
          <w:rFonts w:cs="Arial"/>
          <w:sz w:val="20"/>
          <w:szCs w:val="20"/>
        </w:rPr>
        <w:t xml:space="preserve"> v</w:t>
      </w:r>
      <w:r w:rsidR="00712174">
        <w:rPr>
          <w:rFonts w:cs="Arial"/>
          <w:sz w:val="20"/>
          <w:szCs w:val="20"/>
        </w:rPr>
        <w:t> </w:t>
      </w:r>
      <w:r w:rsidRPr="00D065B4">
        <w:rPr>
          <w:rFonts w:cs="Arial"/>
          <w:sz w:val="20"/>
          <w:szCs w:val="20"/>
        </w:rPr>
        <w:t>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Pr="00D065B4">
        <w:rPr>
          <w:rFonts w:cs="Arial"/>
          <w:sz w:val="20"/>
          <w:szCs w:val="20"/>
        </w:rPr>
        <w:t>souladu s</w:t>
      </w:r>
      <w:r w:rsidR="00712174">
        <w:rPr>
          <w:rFonts w:cs="Arial"/>
          <w:sz w:val="20"/>
          <w:szCs w:val="20"/>
        </w:rPr>
        <w:t> </w:t>
      </w:r>
      <w:r w:rsidRPr="00D065B4">
        <w:rPr>
          <w:rFonts w:cs="Arial"/>
          <w:sz w:val="20"/>
          <w:szCs w:val="20"/>
        </w:rPr>
        <w:t>dodanou specifikací.</w:t>
      </w:r>
    </w:p>
    <w:p w14:paraId="7CAB94F7" w14:textId="4787E603"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íla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 xml:space="preserve">íla </w:t>
      </w:r>
      <w:r w:rsidR="00D10846">
        <w:rPr>
          <w:rFonts w:cs="Arial"/>
          <w:sz w:val="20"/>
          <w:szCs w:val="20"/>
        </w:rPr>
        <w:t>O</w:t>
      </w:r>
      <w:r w:rsidRPr="00D065B4">
        <w:rPr>
          <w:rFonts w:cs="Arial"/>
          <w:sz w:val="20"/>
          <w:szCs w:val="20"/>
        </w:rPr>
        <w:t>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xml:space="preserve">, za které </w:t>
      </w:r>
      <w:r w:rsidR="00D10846">
        <w:rPr>
          <w:rFonts w:cs="Arial"/>
          <w:sz w:val="20"/>
          <w:szCs w:val="20"/>
        </w:rPr>
        <w:t>Z</w:t>
      </w:r>
      <w:r w:rsidR="00480D43" w:rsidRPr="00D065B4">
        <w:rPr>
          <w:rFonts w:cs="Arial"/>
          <w:sz w:val="20"/>
          <w:szCs w:val="20"/>
        </w:rPr>
        <w:t>hotovitel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w:t>
      </w:r>
      <w:r w:rsidR="00712174">
        <w:rPr>
          <w:rFonts w:cs="Arial"/>
          <w:sz w:val="20"/>
          <w:szCs w:val="20"/>
        </w:rPr>
        <w:t> </w:t>
      </w:r>
      <w:r w:rsidR="00897B84" w:rsidRPr="000C6AD6">
        <w:rPr>
          <w:rFonts w:cs="Arial"/>
          <w:sz w:val="20"/>
          <w:szCs w:val="20"/>
        </w:rPr>
        <w:t>záruční lhůtě oprávněn uplatnit jakékoli vady (</w:t>
      </w:r>
      <w:proofErr w:type="spellStart"/>
      <w:r w:rsidR="00897B84" w:rsidRPr="000C6AD6">
        <w:rPr>
          <w:rFonts w:cs="Arial"/>
          <w:sz w:val="20"/>
          <w:szCs w:val="20"/>
        </w:rPr>
        <w:t>nerozhodno</w:t>
      </w:r>
      <w:proofErr w:type="spellEnd"/>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0E084157"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w:t>
      </w:r>
      <w:r w:rsidR="00907864">
        <w:rPr>
          <w:rFonts w:cs="Arial"/>
          <w:sz w:val="20"/>
          <w:szCs w:val="20"/>
        </w:rPr>
        <w:t>O</w:t>
      </w:r>
      <w:r>
        <w:rPr>
          <w:rFonts w:cs="Arial"/>
          <w:sz w:val="20"/>
          <w:szCs w:val="20"/>
        </w:rPr>
        <w:t xml:space="preserve">bjednatelem. Záruka se vztahuje na </w:t>
      </w:r>
      <w:r w:rsidR="0080517A">
        <w:rPr>
          <w:rFonts w:cs="Arial"/>
          <w:sz w:val="20"/>
          <w:szCs w:val="20"/>
        </w:rPr>
        <w:t>d</w:t>
      </w:r>
      <w:r>
        <w:rPr>
          <w:rFonts w:cs="Arial"/>
          <w:sz w:val="20"/>
          <w:szCs w:val="20"/>
        </w:rPr>
        <w:t>ílo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w:t>
      </w:r>
      <w:r w:rsidR="00D10846">
        <w:rPr>
          <w:rFonts w:cs="Arial"/>
          <w:sz w:val="20"/>
          <w:szCs w:val="20"/>
        </w:rPr>
        <w:t>Z</w:t>
      </w:r>
      <w:r>
        <w:rPr>
          <w:rFonts w:cs="Arial"/>
          <w:sz w:val="20"/>
          <w:szCs w:val="20"/>
        </w:rPr>
        <w:t xml:space="preserve">hotovitel dokončil do okamžiku převzetí </w:t>
      </w:r>
      <w:r w:rsidR="0080517A">
        <w:rPr>
          <w:rFonts w:cs="Arial"/>
          <w:sz w:val="20"/>
          <w:szCs w:val="20"/>
        </w:rPr>
        <w:t>d</w:t>
      </w:r>
      <w:r>
        <w:rPr>
          <w:rFonts w:cs="Arial"/>
          <w:sz w:val="20"/>
          <w:szCs w:val="20"/>
        </w:rPr>
        <w:t xml:space="preserve">íla nebo jeho části </w:t>
      </w:r>
      <w:r w:rsidR="0059777D">
        <w:rPr>
          <w:rFonts w:cs="Arial"/>
          <w:sz w:val="20"/>
          <w:szCs w:val="20"/>
        </w:rPr>
        <w:t>O</w:t>
      </w:r>
      <w:r>
        <w:rPr>
          <w:rFonts w:cs="Arial"/>
          <w:sz w:val="20"/>
          <w:szCs w:val="20"/>
        </w:rPr>
        <w:t>bjednatelem.</w:t>
      </w:r>
    </w:p>
    <w:p w14:paraId="60CC4FF8" w14:textId="56B842A8"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w:t>
      </w:r>
      <w:r w:rsidR="00712174">
        <w:rPr>
          <w:rFonts w:cs="Arial"/>
          <w:spacing w:val="-2"/>
          <w:sz w:val="20"/>
          <w:szCs w:val="20"/>
        </w:rPr>
        <w:t> </w:t>
      </w:r>
      <w:r w:rsidRPr="00E325C1">
        <w:rPr>
          <w:rFonts w:cs="Arial"/>
          <w:spacing w:val="-2"/>
          <w:sz w:val="20"/>
          <w:szCs w:val="20"/>
        </w:rPr>
        <w:t xml:space="preserve">záruční době je </w:t>
      </w:r>
      <w:r w:rsidR="00D10846">
        <w:rPr>
          <w:rFonts w:cs="Arial"/>
          <w:spacing w:val="-2"/>
          <w:sz w:val="20"/>
          <w:szCs w:val="20"/>
        </w:rPr>
        <w:t>Z</w:t>
      </w:r>
      <w:r w:rsidRPr="00E325C1">
        <w:rPr>
          <w:rFonts w:cs="Arial"/>
          <w:spacing w:val="-2"/>
          <w:sz w:val="20"/>
          <w:szCs w:val="20"/>
        </w:rPr>
        <w:t>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 xml:space="preserve">íla, se </w:t>
      </w:r>
      <w:r w:rsidR="00D10846">
        <w:rPr>
          <w:rFonts w:cs="Arial"/>
          <w:spacing w:val="-2"/>
          <w:sz w:val="20"/>
          <w:szCs w:val="20"/>
        </w:rPr>
        <w:t>Z</w:t>
      </w:r>
      <w:r w:rsidR="00B52B1A" w:rsidRPr="00E325C1">
        <w:rPr>
          <w:rFonts w:cs="Arial"/>
          <w:spacing w:val="-2"/>
          <w:sz w:val="20"/>
          <w:szCs w:val="20"/>
        </w:rPr>
        <w:t>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w:t>
      </w:r>
      <w:r w:rsidR="00C35507">
        <w:rPr>
          <w:rFonts w:cs="Arial"/>
          <w:spacing w:val="-2"/>
          <w:sz w:val="20"/>
          <w:szCs w:val="20"/>
        </w:rPr>
        <w:t xml:space="preserve">následujících </w:t>
      </w:r>
      <w:r w:rsidR="00AC5344" w:rsidRPr="00E325C1">
        <w:rPr>
          <w:rFonts w:cs="Arial"/>
          <w:spacing w:val="-2"/>
          <w:sz w:val="20"/>
          <w:szCs w:val="20"/>
        </w:rPr>
        <w:t xml:space="preserve">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 xml:space="preserve">-li </w:t>
      </w:r>
      <w:r w:rsidR="00D10846">
        <w:rPr>
          <w:rFonts w:cs="Arial"/>
          <w:spacing w:val="-2"/>
          <w:sz w:val="20"/>
          <w:szCs w:val="20"/>
        </w:rPr>
        <w:t>Z</w:t>
      </w:r>
      <w:r w:rsidRPr="007149A0">
        <w:rPr>
          <w:rFonts w:cs="Arial"/>
          <w:spacing w:val="-2"/>
          <w:sz w:val="20"/>
          <w:szCs w:val="20"/>
        </w:rPr>
        <w:t>hotovitel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 xml:space="preserve">odstraněním vytknutých vad, je vady oprávněn na náklady zhotovitele odstranit </w:t>
      </w:r>
      <w:r w:rsidR="00D10846">
        <w:rPr>
          <w:rFonts w:cs="Arial"/>
          <w:spacing w:val="-2"/>
          <w:sz w:val="20"/>
          <w:szCs w:val="20"/>
        </w:rPr>
        <w:t>O</w:t>
      </w:r>
      <w:r w:rsidRPr="007149A0">
        <w:rPr>
          <w:rFonts w:cs="Arial"/>
          <w:spacing w:val="-2"/>
          <w:sz w:val="20"/>
          <w:szCs w:val="20"/>
        </w:rPr>
        <w:t>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w:t>
      </w:r>
      <w:r w:rsidR="00D10846">
        <w:rPr>
          <w:rFonts w:cs="Arial"/>
          <w:sz w:val="20"/>
          <w:szCs w:val="20"/>
        </w:rPr>
        <w:t>Z</w:t>
      </w:r>
      <w:r w:rsidR="00B52B1A" w:rsidRPr="0098323F">
        <w:rPr>
          <w:rFonts w:cs="Arial"/>
          <w:sz w:val="20"/>
          <w:szCs w:val="20"/>
        </w:rPr>
        <w:t xml:space="preserve">hotovitel povinen uhradit </w:t>
      </w:r>
      <w:r w:rsidR="006E451A">
        <w:rPr>
          <w:rFonts w:cs="Arial"/>
          <w:sz w:val="20"/>
          <w:szCs w:val="20"/>
        </w:rPr>
        <w:t>O</w:t>
      </w:r>
      <w:r w:rsidR="00B52B1A" w:rsidRPr="0098323F">
        <w:rPr>
          <w:rFonts w:cs="Arial"/>
          <w:sz w:val="20"/>
          <w:szCs w:val="20"/>
        </w:rPr>
        <w:t xml:space="preserve">bjednateli do </w:t>
      </w:r>
      <w:r w:rsidR="00B52B1A">
        <w:rPr>
          <w:rFonts w:cs="Arial"/>
          <w:sz w:val="20"/>
          <w:szCs w:val="20"/>
        </w:rPr>
        <w:t>14</w:t>
      </w:r>
      <w:r w:rsidR="00B52B1A" w:rsidRPr="0098323F">
        <w:rPr>
          <w:rFonts w:cs="Arial"/>
          <w:sz w:val="20"/>
          <w:szCs w:val="20"/>
        </w:rPr>
        <w:t xml:space="preserve"> dnů od obdržení faktury vystavené </w:t>
      </w:r>
      <w:r w:rsidR="006E451A">
        <w:rPr>
          <w:rFonts w:cs="Arial"/>
          <w:sz w:val="20"/>
          <w:szCs w:val="20"/>
        </w:rPr>
        <w:t>O</w:t>
      </w:r>
      <w:r w:rsidR="00B52B1A" w:rsidRPr="0098323F">
        <w:rPr>
          <w:rFonts w:cs="Arial"/>
          <w:sz w:val="20"/>
          <w:szCs w:val="20"/>
        </w:rPr>
        <w:t xml:space="preserve">bjednatelem. Tímto není dotčena odpovědnost </w:t>
      </w:r>
      <w:r w:rsidR="006E451A">
        <w:rPr>
          <w:rFonts w:cs="Arial"/>
          <w:sz w:val="20"/>
          <w:szCs w:val="20"/>
        </w:rPr>
        <w:t>Z</w:t>
      </w:r>
      <w:r w:rsidR="00B52B1A" w:rsidRPr="0098323F">
        <w:rPr>
          <w:rFonts w:cs="Arial"/>
          <w:sz w:val="20"/>
          <w:szCs w:val="20"/>
        </w:rPr>
        <w:t>hotovitele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7077D522" w14:textId="6CC0BDB3" w:rsidR="00180002" w:rsidRPr="00B52B1A" w:rsidRDefault="00180002" w:rsidP="00180002">
      <w:pPr>
        <w:pStyle w:val="4sltext"/>
        <w:numPr>
          <w:ilvl w:val="1"/>
          <w:numId w:val="2"/>
        </w:numPr>
        <w:ind w:left="567" w:hanging="567"/>
        <w:rPr>
          <w:rFonts w:cs="Arial"/>
          <w:sz w:val="20"/>
          <w:szCs w:val="20"/>
        </w:rPr>
      </w:pPr>
      <w:r>
        <w:rPr>
          <w:rFonts w:cs="Arial"/>
          <w:spacing w:val="-2"/>
          <w:sz w:val="20"/>
          <w:szCs w:val="20"/>
        </w:rPr>
        <w:t xml:space="preserve">Vady budou nahlášeny na e-mail Zhotovitele </w:t>
      </w:r>
      <w:r w:rsidR="006E451A" w:rsidRPr="00EB6352">
        <w:rPr>
          <w:rFonts w:cs="Arial"/>
          <w:spacing w:val="-2"/>
          <w:sz w:val="20"/>
          <w:szCs w:val="20"/>
          <w:highlight w:val="yellow"/>
        </w:rPr>
        <w:t>(doplní Zhotovitel)</w:t>
      </w:r>
    </w:p>
    <w:p w14:paraId="1924D37C" w14:textId="7C5924E2"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V</w:t>
      </w:r>
      <w:r w:rsidR="00712174">
        <w:rPr>
          <w:rFonts w:cs="Arial"/>
          <w:sz w:val="20"/>
          <w:szCs w:val="20"/>
        </w:rPr>
        <w:t> </w:t>
      </w:r>
      <w:r>
        <w:rPr>
          <w:rFonts w:cs="Arial"/>
          <w:sz w:val="20"/>
          <w:szCs w:val="20"/>
        </w:rPr>
        <w:t xml:space="preserve">případě, se na majetek </w:t>
      </w:r>
      <w:r w:rsidR="006E451A">
        <w:rPr>
          <w:rFonts w:cs="Arial"/>
          <w:sz w:val="20"/>
          <w:szCs w:val="20"/>
        </w:rPr>
        <w:t>Z</w:t>
      </w:r>
      <w:r>
        <w:rPr>
          <w:rFonts w:cs="Arial"/>
          <w:sz w:val="20"/>
          <w:szCs w:val="20"/>
        </w:rPr>
        <w:t xml:space="preserve">hotovitele bude pravomocně vyhlášen konkurs, resp. </w:t>
      </w:r>
      <w:r w:rsidR="00712174">
        <w:rPr>
          <w:rFonts w:cs="Arial"/>
          <w:sz w:val="20"/>
          <w:szCs w:val="20"/>
        </w:rPr>
        <w:t>V </w:t>
      </w:r>
      <w:r>
        <w:rPr>
          <w:rFonts w:cs="Arial"/>
          <w:sz w:val="20"/>
          <w:szCs w:val="20"/>
        </w:rPr>
        <w:t xml:space="preserve">případě, že bude pravomocně zjištěn úpadek </w:t>
      </w:r>
      <w:r w:rsidR="00BB5271">
        <w:rPr>
          <w:rFonts w:cs="Arial"/>
          <w:sz w:val="20"/>
          <w:szCs w:val="20"/>
        </w:rPr>
        <w:t>Z</w:t>
      </w:r>
      <w:r>
        <w:rPr>
          <w:rFonts w:cs="Arial"/>
          <w:sz w:val="20"/>
          <w:szCs w:val="20"/>
        </w:rPr>
        <w:t>hotovitele, a to v</w:t>
      </w:r>
      <w:r w:rsidR="00712174">
        <w:rPr>
          <w:rFonts w:cs="Arial"/>
          <w:sz w:val="20"/>
          <w:szCs w:val="20"/>
        </w:rPr>
        <w:t> </w:t>
      </w:r>
      <w:r>
        <w:rPr>
          <w:rFonts w:cs="Arial"/>
          <w:sz w:val="20"/>
          <w:szCs w:val="20"/>
        </w:rPr>
        <w:t xml:space="preserve">době, kdy ještě nebyla vyplacena </w:t>
      </w:r>
      <w:r w:rsidR="00045697">
        <w:rPr>
          <w:rFonts w:cs="Arial"/>
          <w:sz w:val="20"/>
          <w:szCs w:val="20"/>
        </w:rPr>
        <w:t xml:space="preserve">zádržné </w:t>
      </w:r>
      <w:r>
        <w:rPr>
          <w:rFonts w:cs="Arial"/>
          <w:sz w:val="20"/>
          <w:szCs w:val="20"/>
        </w:rPr>
        <w:t xml:space="preserve">, ujednání o záruce zaniká a Cena díla se automaticky snižuje o </w:t>
      </w:r>
      <w:r w:rsidR="00045697">
        <w:rPr>
          <w:rFonts w:cs="Arial"/>
          <w:sz w:val="20"/>
          <w:szCs w:val="20"/>
        </w:rPr>
        <w:t>15</w:t>
      </w:r>
      <w:r>
        <w:rPr>
          <w:rFonts w:cs="Arial"/>
          <w:sz w:val="20"/>
          <w:szCs w:val="20"/>
        </w:rPr>
        <w:t>% z</w:t>
      </w:r>
      <w:r w:rsidR="00712174">
        <w:rPr>
          <w:rFonts w:cs="Arial"/>
          <w:sz w:val="20"/>
          <w:szCs w:val="20"/>
        </w:rPr>
        <w:t> </w:t>
      </w:r>
      <w:r>
        <w:rPr>
          <w:rFonts w:cs="Arial"/>
          <w:sz w:val="20"/>
          <w:szCs w:val="20"/>
        </w:rPr>
        <w:t>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7AC0E2CE" w14:textId="4B6DA2A5" w:rsidR="008525DF" w:rsidRDefault="00383019" w:rsidP="008525DF">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263048">
        <w:rPr>
          <w:rFonts w:cs="Arial"/>
          <w:sz w:val="20"/>
          <w:szCs w:val="20"/>
        </w:rPr>
        <w:t xml:space="preserve"> limitem pojistného plnění </w:t>
      </w:r>
      <w:r w:rsidRPr="00383019">
        <w:rPr>
          <w:rFonts w:cs="Arial"/>
          <w:sz w:val="20"/>
          <w:szCs w:val="20"/>
        </w:rPr>
        <w:t xml:space="preserve"> ve výši min. </w:t>
      </w:r>
      <w:r w:rsidR="00996519">
        <w:rPr>
          <w:rFonts w:cs="Arial"/>
          <w:sz w:val="20"/>
          <w:szCs w:val="20"/>
        </w:rPr>
        <w:t>40</w:t>
      </w:r>
      <w:r w:rsidRPr="00383019">
        <w:rPr>
          <w:rFonts w:cs="Arial"/>
          <w:sz w:val="20"/>
          <w:szCs w:val="20"/>
        </w:rPr>
        <w:t>.000.000,- Kč.</w:t>
      </w:r>
    </w:p>
    <w:p w14:paraId="41C9EDEA" w14:textId="220EA716" w:rsidR="00823D4F" w:rsidRPr="006900CF" w:rsidRDefault="00823D4F" w:rsidP="00446031">
      <w:pPr>
        <w:pStyle w:val="4sltext"/>
        <w:numPr>
          <w:ilvl w:val="2"/>
          <w:numId w:val="15"/>
        </w:numPr>
        <w:rPr>
          <w:rFonts w:cs="Arial"/>
        </w:rPr>
      </w:pPr>
      <w:r w:rsidRPr="00446031">
        <w:rPr>
          <w:rFonts w:cs="Arial"/>
          <w:sz w:val="20"/>
          <w:szCs w:val="20"/>
        </w:rPr>
        <w:t xml:space="preserve"> </w:t>
      </w:r>
      <w:r w:rsidR="00902C3D" w:rsidRPr="00902C3D">
        <w:rPr>
          <w:rFonts w:cs="Arial"/>
          <w:sz w:val="20"/>
          <w:szCs w:val="20"/>
        </w:rPr>
        <w:t xml:space="preserve">stavebně montážní pojištění </w:t>
      </w:r>
      <w:r w:rsidR="003E785F">
        <w:rPr>
          <w:rFonts w:cs="Arial"/>
          <w:sz w:val="20"/>
          <w:szCs w:val="20"/>
        </w:rPr>
        <w:t>D</w:t>
      </w:r>
      <w:r w:rsidR="00902C3D" w:rsidRPr="00902C3D">
        <w:rPr>
          <w:rFonts w:cs="Arial"/>
          <w:sz w:val="20"/>
          <w:szCs w:val="20"/>
        </w:rPr>
        <w:t xml:space="preserve">íla dle </w:t>
      </w:r>
      <w:r w:rsidR="003E785F">
        <w:rPr>
          <w:rFonts w:cs="Arial"/>
          <w:sz w:val="20"/>
          <w:szCs w:val="20"/>
        </w:rPr>
        <w:t xml:space="preserve">této Smlouvy </w:t>
      </w:r>
    </w:p>
    <w:p w14:paraId="507A0B86" w14:textId="77777777" w:rsidR="00823D4F" w:rsidRPr="00383019" w:rsidRDefault="00823D4F" w:rsidP="00446031">
      <w:pPr>
        <w:pStyle w:val="4sltext"/>
        <w:rPr>
          <w:rFonts w:cs="Arial"/>
          <w:sz w:val="20"/>
          <w:szCs w:val="20"/>
        </w:rPr>
      </w:pPr>
    </w:p>
    <w:p w14:paraId="652FD332" w14:textId="7DF37CDF"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Smlouvy.</w:t>
      </w:r>
    </w:p>
    <w:p w14:paraId="76C5FEDA" w14:textId="637B42FA" w:rsidR="00383019" w:rsidRPr="00383019" w:rsidRDefault="00383019" w:rsidP="00383019">
      <w:pPr>
        <w:pStyle w:val="4sltext"/>
        <w:numPr>
          <w:ilvl w:val="1"/>
          <w:numId w:val="2"/>
        </w:numPr>
        <w:ind w:left="567" w:hanging="567"/>
        <w:rPr>
          <w:rFonts w:cs="Arial"/>
          <w:sz w:val="20"/>
          <w:szCs w:val="20"/>
        </w:rPr>
      </w:pPr>
      <w:r w:rsidRPr="0CF728EE">
        <w:rPr>
          <w:rFonts w:cs="Arial"/>
          <w:sz w:val="20"/>
          <w:szCs w:val="20"/>
        </w:rPr>
        <w:t xml:space="preserve">Zhotovitel předloží </w:t>
      </w:r>
      <w:r w:rsidR="0005478E">
        <w:rPr>
          <w:rFonts w:cs="Arial"/>
          <w:sz w:val="20"/>
          <w:szCs w:val="20"/>
        </w:rPr>
        <w:t>O</w:t>
      </w:r>
      <w:r w:rsidRPr="0CF728EE">
        <w:rPr>
          <w:rFonts w:cs="Arial"/>
          <w:sz w:val="20"/>
          <w:szCs w:val="20"/>
        </w:rPr>
        <w:t xml:space="preserve">bjednateli originál </w:t>
      </w:r>
      <w:r w:rsidR="00A40CAA" w:rsidRPr="0CF728EE">
        <w:rPr>
          <w:rFonts w:cs="Arial"/>
          <w:sz w:val="20"/>
          <w:szCs w:val="20"/>
        </w:rPr>
        <w:t>nebo</w:t>
      </w:r>
      <w:r w:rsidR="00561353" w:rsidRPr="0CF728EE">
        <w:rPr>
          <w:rFonts w:cs="Arial"/>
          <w:sz w:val="20"/>
          <w:szCs w:val="20"/>
        </w:rPr>
        <w:t xml:space="preserve"> kopii pojistného certifikátu případně </w:t>
      </w:r>
      <w:r w:rsidRPr="0CF728EE">
        <w:rPr>
          <w:rFonts w:cs="Arial"/>
          <w:sz w:val="20"/>
          <w:szCs w:val="20"/>
        </w:rPr>
        <w:t>pojistné smlouvy před podpisem Smlouvy s</w:t>
      </w:r>
      <w:r w:rsidR="00712174" w:rsidRPr="0CF728EE">
        <w:rPr>
          <w:rFonts w:cs="Arial"/>
          <w:sz w:val="20"/>
          <w:szCs w:val="20"/>
        </w:rPr>
        <w:t> </w:t>
      </w:r>
      <w:r w:rsidRPr="0CF728EE">
        <w:rPr>
          <w:rFonts w:cs="Arial"/>
          <w:sz w:val="20"/>
          <w:szCs w:val="20"/>
        </w:rPr>
        <w:t xml:space="preserve">tím, že </w:t>
      </w:r>
      <w:r w:rsidR="0005478E">
        <w:rPr>
          <w:rFonts w:cs="Arial"/>
          <w:sz w:val="20"/>
          <w:szCs w:val="20"/>
        </w:rPr>
        <w:t>O</w:t>
      </w:r>
      <w:r w:rsidRPr="0CF728EE">
        <w:rPr>
          <w:rFonts w:cs="Arial"/>
          <w:sz w:val="20"/>
          <w:szCs w:val="20"/>
        </w:rPr>
        <w:t>bjednatel je oprávněn si udělat kopii předložen</w:t>
      </w:r>
      <w:r w:rsidR="00561353" w:rsidRPr="0CF728EE">
        <w:rPr>
          <w:rFonts w:cs="Arial"/>
          <w:sz w:val="20"/>
          <w:szCs w:val="20"/>
        </w:rPr>
        <w:t xml:space="preserve">ých dokumentů. </w:t>
      </w:r>
    </w:p>
    <w:p w14:paraId="24CEE6C3" w14:textId="29786F71"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w:t>
      </w:r>
      <w:r w:rsidR="00712174">
        <w:rPr>
          <w:rFonts w:cs="Arial"/>
          <w:sz w:val="20"/>
          <w:szCs w:val="20"/>
        </w:rPr>
        <w:t> </w:t>
      </w:r>
      <w:r w:rsidRPr="00383019">
        <w:rPr>
          <w:rFonts w:cs="Arial"/>
          <w:sz w:val="20"/>
          <w:szCs w:val="20"/>
        </w:rPr>
        <w:t xml:space="preserve">dohodnutém rozsahu a po dohodnutou dobu. </w:t>
      </w:r>
      <w:r w:rsidR="002133EA" w:rsidRPr="001405C8">
        <w:rPr>
          <w:rFonts w:cs="Arial"/>
          <w:sz w:val="20"/>
          <w:szCs w:val="20"/>
        </w:rPr>
        <w:t>V případě snížení limitu pojistného plnění pod minimální požadovanou výši</w:t>
      </w:r>
      <w:r w:rsidR="002133EA">
        <w:rPr>
          <w:rStyle w:val="cf01"/>
        </w:rPr>
        <w:t xml:space="preserve"> </w:t>
      </w:r>
      <w:r w:rsidRPr="00383019">
        <w:rPr>
          <w:rFonts w:cs="Arial"/>
          <w:sz w:val="20"/>
          <w:szCs w:val="20"/>
        </w:rPr>
        <w:t>či ukončení pojistné smlouvy během doby trvání této Smlouvy, je Zhotovitel povinen informovat Objednatele nejpozději ke dni účinnosti změny pojistného plnění či ke dni ukončení pojistné smlouvy.</w:t>
      </w:r>
    </w:p>
    <w:p w14:paraId="30777A2B" w14:textId="0270AF30"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w:t>
      </w:r>
      <w:r w:rsidR="00712174">
        <w:rPr>
          <w:rFonts w:cs="Arial"/>
          <w:sz w:val="20"/>
          <w:szCs w:val="20"/>
        </w:rPr>
        <w:t> </w:t>
      </w:r>
      <w:r w:rsidRPr="00383019">
        <w:rPr>
          <w:rFonts w:cs="Arial"/>
          <w:sz w:val="20"/>
          <w:szCs w:val="20"/>
        </w:rPr>
        <w:t>odpovídajícím pojistným plněním, je Objednatel oprávněn pozastavit provádění Díla. O tuto dobu se však neprodlužuje dohodnutý termín pro předání Díla.</w:t>
      </w:r>
    </w:p>
    <w:p w14:paraId="7296875A" w14:textId="2D4EF3DC"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případě výše uvedené změny pojistné smlouvy nebo jejího nového sjednání je Zhotovitel povinen a Objednatel oprávněn postupovat obdobně podle odst. 1</w:t>
      </w:r>
      <w:r w:rsidR="00157484">
        <w:rPr>
          <w:rFonts w:cs="Arial"/>
          <w:sz w:val="20"/>
          <w:szCs w:val="20"/>
        </w:rPr>
        <w:t>0</w:t>
      </w:r>
      <w:r w:rsidRPr="00383019">
        <w:rPr>
          <w:rFonts w:cs="Arial"/>
          <w:sz w:val="20"/>
          <w:szCs w:val="20"/>
        </w:rPr>
        <w:t>.2.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ACF349C"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zavazuje za prodlení s</w:t>
      </w:r>
      <w:r w:rsidR="00712174">
        <w:rPr>
          <w:rFonts w:cs="Arial"/>
          <w:sz w:val="20"/>
          <w:szCs w:val="20"/>
        </w:rPr>
        <w:t> </w:t>
      </w:r>
      <w:r w:rsidRPr="00D065B4">
        <w:rPr>
          <w:rFonts w:cs="Arial"/>
          <w:sz w:val="20"/>
          <w:szCs w:val="20"/>
        </w:rPr>
        <w:t>úhradou ceny za dílo zaplatit zhotoviteli úrok z</w:t>
      </w:r>
      <w:r w:rsidR="00712174">
        <w:rPr>
          <w:rFonts w:cs="Arial"/>
          <w:sz w:val="20"/>
          <w:szCs w:val="20"/>
        </w:rPr>
        <w:t> </w:t>
      </w:r>
      <w:r w:rsidRPr="00D065B4">
        <w:rPr>
          <w:rFonts w:cs="Arial"/>
          <w:sz w:val="20"/>
          <w:szCs w:val="20"/>
        </w:rPr>
        <w:t xml:space="preserve">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w:t>
      </w:r>
      <w:r w:rsidR="00712174">
        <w:rPr>
          <w:rFonts w:cs="Arial"/>
          <w:sz w:val="20"/>
          <w:szCs w:val="20"/>
        </w:rPr>
        <w:t> </w:t>
      </w:r>
      <w:r w:rsidRPr="00D065B4">
        <w:rPr>
          <w:rFonts w:cs="Arial"/>
          <w:sz w:val="20"/>
          <w:szCs w:val="20"/>
        </w:rPr>
        <w:t>dlužné částky</w:t>
      </w:r>
      <w:r w:rsidR="00C01620">
        <w:rPr>
          <w:rFonts w:cs="Arial"/>
          <w:sz w:val="20"/>
          <w:szCs w:val="20"/>
        </w:rPr>
        <w:t xml:space="preserve"> bez DPH uvedené na faktuře</w:t>
      </w:r>
      <w:r w:rsidRPr="00D065B4">
        <w:rPr>
          <w:rFonts w:cs="Arial"/>
          <w:sz w:val="20"/>
          <w:szCs w:val="20"/>
        </w:rPr>
        <w:t>, za každý započatý den prodlení.</w:t>
      </w:r>
    </w:p>
    <w:p w14:paraId="2EB4236A" w14:textId="23B36B9E"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lastRenderedPageBreak/>
        <w:t>Zhotovitel se zavazuje zaplatit objednateli smluvní pokutu v</w:t>
      </w:r>
      <w:r w:rsidR="00712174">
        <w:rPr>
          <w:rFonts w:cs="Arial"/>
          <w:sz w:val="20"/>
          <w:szCs w:val="20"/>
        </w:rPr>
        <w:t> </w:t>
      </w:r>
      <w:r w:rsidRPr="00D065B4">
        <w:rPr>
          <w:rFonts w:cs="Arial"/>
          <w:sz w:val="20"/>
          <w:szCs w:val="20"/>
        </w:rPr>
        <w:t>případě, kdy je zhotovitel v</w:t>
      </w:r>
      <w:r w:rsidR="00712174">
        <w:rPr>
          <w:rFonts w:cs="Arial"/>
          <w:sz w:val="20"/>
          <w:szCs w:val="20"/>
        </w:rPr>
        <w:t> </w:t>
      </w:r>
      <w:r w:rsidRPr="00D065B4">
        <w:rPr>
          <w:rFonts w:cs="Arial"/>
          <w:sz w:val="20"/>
          <w:szCs w:val="20"/>
        </w:rPr>
        <w:t>prodlení s:</w:t>
      </w:r>
    </w:p>
    <w:p w14:paraId="20D4A31E" w14:textId="09BE6CD2" w:rsidR="00612A02" w:rsidRPr="00D065B4" w:rsidRDefault="00612A02" w:rsidP="0CF728EE">
      <w:pPr>
        <w:pStyle w:val="Odstavecseseznamem"/>
        <w:numPr>
          <w:ilvl w:val="0"/>
          <w:numId w:val="12"/>
        </w:numPr>
        <w:rPr>
          <w:rFonts w:ascii="Arial" w:hAnsi="Arial" w:cs="Arial"/>
          <w:lang w:eastAsia="ar-SA"/>
        </w:rPr>
      </w:pPr>
      <w:r w:rsidRPr="0CF728EE">
        <w:rPr>
          <w:rFonts w:ascii="Arial" w:hAnsi="Arial" w:cs="Arial"/>
          <w:lang w:eastAsia="ar-SA"/>
        </w:rPr>
        <w:t>S</w:t>
      </w:r>
      <w:r w:rsidR="00712174" w:rsidRPr="0CF728EE">
        <w:rPr>
          <w:rFonts w:ascii="Arial" w:hAnsi="Arial" w:cs="Arial"/>
          <w:lang w:eastAsia="ar-SA"/>
        </w:rPr>
        <w:t> </w:t>
      </w:r>
      <w:r w:rsidRPr="0CF728EE">
        <w:rPr>
          <w:rFonts w:ascii="Arial" w:hAnsi="Arial" w:cs="Arial"/>
          <w:lang w:eastAsia="ar-SA"/>
        </w:rPr>
        <w:t xml:space="preserve">převzetím </w:t>
      </w:r>
      <w:r w:rsidR="2C396822" w:rsidRPr="0CF728EE">
        <w:rPr>
          <w:rFonts w:ascii="Arial" w:hAnsi="Arial" w:cs="Arial"/>
          <w:lang w:eastAsia="ar-SA"/>
        </w:rPr>
        <w:t xml:space="preserve">každého jednotlivého </w:t>
      </w:r>
      <w:r w:rsidRPr="0CF728EE">
        <w:rPr>
          <w:rFonts w:ascii="Arial" w:hAnsi="Arial" w:cs="Arial"/>
          <w:lang w:eastAsia="ar-SA"/>
        </w:rPr>
        <w:t>staveniště</w:t>
      </w:r>
      <w:r w:rsidR="0082275D" w:rsidRPr="0CF728EE">
        <w:rPr>
          <w:rFonts w:ascii="Arial" w:hAnsi="Arial" w:cs="Arial"/>
          <w:lang w:eastAsia="ar-SA"/>
        </w:rPr>
        <w:t>/pracoviště</w:t>
      </w:r>
      <w:r w:rsidRPr="0CF728EE">
        <w:rPr>
          <w:rFonts w:ascii="Arial" w:hAnsi="Arial" w:cs="Arial"/>
          <w:lang w:eastAsia="ar-SA"/>
        </w:rPr>
        <w:t xml:space="preserve"> </w:t>
      </w:r>
      <w:r w:rsidR="00712174" w:rsidRPr="0CF728EE">
        <w:rPr>
          <w:rFonts w:ascii="Arial" w:hAnsi="Arial" w:cs="Arial"/>
          <w:lang w:eastAsia="ar-SA"/>
        </w:rPr>
        <w:t>–</w:t>
      </w:r>
      <w:r w:rsidRPr="0CF728EE">
        <w:rPr>
          <w:rFonts w:ascii="Arial" w:hAnsi="Arial" w:cs="Arial"/>
          <w:lang w:eastAsia="ar-SA"/>
        </w:rPr>
        <w:t xml:space="preserve"> nedostaví-li se Zhotovitel k</w:t>
      </w:r>
      <w:r w:rsidR="00712174" w:rsidRPr="0CF728EE">
        <w:rPr>
          <w:rFonts w:ascii="Arial" w:hAnsi="Arial" w:cs="Arial"/>
          <w:lang w:eastAsia="ar-SA"/>
        </w:rPr>
        <w:t> </w:t>
      </w:r>
      <w:r w:rsidRPr="0CF728EE">
        <w:rPr>
          <w:rFonts w:ascii="Arial" w:hAnsi="Arial" w:cs="Arial"/>
          <w:lang w:eastAsia="ar-SA"/>
        </w:rPr>
        <w:t>převzetí staveniště</w:t>
      </w:r>
      <w:r w:rsidR="0082275D" w:rsidRPr="0CF728EE">
        <w:rPr>
          <w:rFonts w:ascii="Arial" w:hAnsi="Arial" w:cs="Arial"/>
          <w:lang w:eastAsia="ar-SA"/>
        </w:rPr>
        <w:t>/pracoviště</w:t>
      </w:r>
      <w:r w:rsidRPr="0CF728EE">
        <w:rPr>
          <w:rFonts w:ascii="Arial" w:hAnsi="Arial" w:cs="Arial"/>
          <w:lang w:eastAsia="ar-SA"/>
        </w:rPr>
        <w:t xml:space="preserve"> ve stanoveném termínu, je Objednatel oprávněn po Zhotoviteli požadovat úhradu smluvní pokuty ve výši </w:t>
      </w:r>
      <w:r w:rsidR="00090DB9" w:rsidRPr="0CF728EE">
        <w:rPr>
          <w:rFonts w:ascii="Arial" w:hAnsi="Arial" w:cs="Arial"/>
          <w:lang w:eastAsia="ar-SA"/>
        </w:rPr>
        <w:t>1</w:t>
      </w:r>
      <w:r w:rsidRPr="0CF728EE">
        <w:rPr>
          <w:rFonts w:ascii="Arial" w:hAnsi="Arial" w:cs="Arial"/>
          <w:lang w:eastAsia="ar-SA"/>
        </w:rPr>
        <w:t>0 000,- Kč</w:t>
      </w:r>
      <w:r w:rsidR="002376B2" w:rsidRPr="0CF728EE">
        <w:rPr>
          <w:rFonts w:ascii="Arial" w:hAnsi="Arial" w:cs="Arial"/>
          <w:lang w:eastAsia="ar-SA"/>
        </w:rPr>
        <w:t xml:space="preserve"> za každý i započatý den prodlení.</w:t>
      </w:r>
    </w:p>
    <w:p w14:paraId="4FBF675C" w14:textId="1DBB30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50075B" w:rsidRPr="00D065B4">
        <w:rPr>
          <w:rFonts w:cs="Arial"/>
          <w:sz w:val="20"/>
          <w:szCs w:val="20"/>
        </w:rPr>
        <w:t>d</w:t>
      </w:r>
      <w:r w:rsidRPr="00D065B4">
        <w:rPr>
          <w:rFonts w:cs="Arial"/>
          <w:sz w:val="20"/>
          <w:szCs w:val="20"/>
        </w:rPr>
        <w:t>íla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50075B" w:rsidRPr="00D065B4">
        <w:rPr>
          <w:rFonts w:cs="Arial"/>
          <w:sz w:val="20"/>
          <w:szCs w:val="20"/>
        </w:rPr>
        <w:t>d</w:t>
      </w:r>
      <w:r w:rsidRPr="00D065B4">
        <w:rPr>
          <w:rFonts w:cs="Arial"/>
          <w:sz w:val="20"/>
          <w:szCs w:val="20"/>
        </w:rPr>
        <w:t>íla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69615EB2" w:rsidR="009E32A7" w:rsidRPr="00D065B4" w:rsidRDefault="009E32A7" w:rsidP="0CF728EE">
      <w:pPr>
        <w:pStyle w:val="Odstavecseseznamem"/>
        <w:numPr>
          <w:ilvl w:val="0"/>
          <w:numId w:val="12"/>
        </w:numPr>
        <w:rPr>
          <w:rFonts w:ascii="Arial" w:hAnsi="Arial" w:cs="Arial"/>
          <w:lang w:eastAsia="ar-SA"/>
        </w:rPr>
      </w:pPr>
      <w:r w:rsidRPr="0CF728EE">
        <w:rPr>
          <w:rFonts w:ascii="Arial" w:hAnsi="Arial" w:cs="Arial"/>
          <w:lang w:eastAsia="ar-SA"/>
        </w:rPr>
        <w:t>S</w:t>
      </w:r>
      <w:r w:rsidR="00712174" w:rsidRPr="0CF728EE">
        <w:rPr>
          <w:rFonts w:ascii="Arial" w:hAnsi="Arial" w:cs="Arial"/>
          <w:lang w:eastAsia="ar-SA"/>
        </w:rPr>
        <w:t> </w:t>
      </w:r>
      <w:r w:rsidRPr="0CF728EE">
        <w:rPr>
          <w:rFonts w:ascii="Arial" w:hAnsi="Arial" w:cs="Arial"/>
          <w:lang w:eastAsia="ar-SA"/>
        </w:rPr>
        <w:t xml:space="preserve">vyklizením </w:t>
      </w:r>
      <w:r w:rsidR="70C0B195" w:rsidRPr="0CF728EE">
        <w:rPr>
          <w:rFonts w:ascii="Arial" w:hAnsi="Arial" w:cs="Arial"/>
          <w:lang w:eastAsia="ar-SA"/>
        </w:rPr>
        <w:t xml:space="preserve">každého jednotlivého </w:t>
      </w:r>
      <w:r w:rsidRPr="0CF728EE">
        <w:rPr>
          <w:rFonts w:ascii="Arial" w:hAnsi="Arial" w:cs="Arial"/>
          <w:lang w:eastAsia="ar-SA"/>
        </w:rPr>
        <w:t>staveniště</w:t>
      </w:r>
      <w:r w:rsidR="00090DB9" w:rsidRPr="0CF728EE">
        <w:rPr>
          <w:rFonts w:ascii="Arial" w:hAnsi="Arial" w:cs="Arial"/>
          <w:lang w:eastAsia="ar-SA"/>
        </w:rPr>
        <w:t>/pracoviště</w:t>
      </w:r>
      <w:r w:rsidR="00712174" w:rsidRPr="0CF728EE">
        <w:rPr>
          <w:rFonts w:ascii="Arial" w:hAnsi="Arial" w:cs="Arial"/>
          <w:lang w:eastAsia="ar-SA"/>
        </w:rPr>
        <w:t>–</w:t>
      </w:r>
      <w:r w:rsidRPr="0CF728EE">
        <w:rPr>
          <w:rFonts w:ascii="Arial" w:hAnsi="Arial" w:cs="Arial"/>
          <w:lang w:eastAsia="ar-SA"/>
        </w:rPr>
        <w:t xml:space="preserve"> pokud Zhotovitel nevyklidí staveniště</w:t>
      </w:r>
      <w:r w:rsidR="00090DB9" w:rsidRPr="0CF728EE">
        <w:rPr>
          <w:rFonts w:ascii="Arial" w:hAnsi="Arial" w:cs="Arial"/>
          <w:lang w:eastAsia="ar-SA"/>
        </w:rPr>
        <w:t>/pracoviště</w:t>
      </w:r>
      <w:r w:rsidRPr="0CF728EE">
        <w:rPr>
          <w:rFonts w:ascii="Arial" w:hAnsi="Arial" w:cs="Arial"/>
          <w:lang w:eastAsia="ar-SA"/>
        </w:rPr>
        <w:t xml:space="preserve"> ve sjednaném termínu, je Objednatel oprávněn požadovat po Zhotoviteli úhradu smluvní pokuty ve výši 25 000,- Kč za každý i započatý den prodlení.</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0FE1DF2A" w:rsidR="00C01620" w:rsidRPr="00C01620" w:rsidRDefault="330A8072" w:rsidP="0CF728EE">
      <w:pPr>
        <w:pStyle w:val="Odstavecseseznamem"/>
        <w:numPr>
          <w:ilvl w:val="1"/>
          <w:numId w:val="2"/>
        </w:numPr>
        <w:ind w:left="567" w:hanging="567"/>
        <w:jc w:val="both"/>
        <w:rPr>
          <w:rFonts w:ascii="Arial" w:hAnsi="Arial" w:cs="Arial"/>
          <w:lang w:eastAsia="ar-SA"/>
        </w:rPr>
      </w:pPr>
      <w:r w:rsidRPr="6DDF2C57">
        <w:rPr>
          <w:rFonts w:ascii="Arial" w:hAnsi="Arial" w:cs="Arial"/>
          <w:lang w:eastAsia="ar-SA"/>
        </w:rPr>
        <w:t xml:space="preserve">Zhotovitel podpisem smlouvy bere na vědomí a souhlasí s tím, že sjednaný termín řádného předání díla zadavateli je do termínu uvedeném v čl. 3.1.4 této smlouvy a je krajním termínem akceptovatelným pro objednatele. </w:t>
      </w:r>
      <w:r w:rsidR="7CF23D62" w:rsidRPr="6DDF2C57">
        <w:rPr>
          <w:rFonts w:ascii="Arial" w:hAnsi="Arial" w:cs="Arial"/>
          <w:lang w:eastAsia="ar-SA"/>
        </w:rPr>
        <w:t xml:space="preserve">Smluvní strany se pro případ, že nedojde k řádnému předání </w:t>
      </w:r>
      <w:r w:rsidR="00DE4DB9">
        <w:rPr>
          <w:rFonts w:ascii="Arial" w:hAnsi="Arial" w:cs="Arial"/>
          <w:lang w:eastAsia="ar-SA"/>
        </w:rPr>
        <w:t xml:space="preserve">jednotlivé FVE </w:t>
      </w:r>
      <w:r w:rsidR="7CF23D62" w:rsidRPr="6DDF2C57">
        <w:rPr>
          <w:rFonts w:ascii="Arial" w:hAnsi="Arial" w:cs="Arial"/>
          <w:lang w:eastAsia="ar-SA"/>
        </w:rPr>
        <w:t xml:space="preserve"> bez vad </w:t>
      </w:r>
      <w:r w:rsidR="01B0100E" w:rsidRPr="6DDF2C57">
        <w:rPr>
          <w:rFonts w:ascii="Arial" w:hAnsi="Arial" w:cs="Arial"/>
          <w:lang w:eastAsia="ar-SA"/>
        </w:rPr>
        <w:t>Z</w:t>
      </w:r>
      <w:r w:rsidR="7CF23D62" w:rsidRPr="6DDF2C57">
        <w:rPr>
          <w:rFonts w:ascii="Arial" w:hAnsi="Arial" w:cs="Arial"/>
          <w:lang w:eastAsia="ar-SA"/>
        </w:rPr>
        <w:t xml:space="preserve">hotovitelem ani do dodatečného hraničního termínu stanoveného </w:t>
      </w:r>
      <w:r w:rsidR="01B0100E" w:rsidRPr="6DDF2C57">
        <w:rPr>
          <w:rFonts w:ascii="Arial" w:hAnsi="Arial" w:cs="Arial"/>
          <w:lang w:eastAsia="ar-SA"/>
        </w:rPr>
        <w:t>O</w:t>
      </w:r>
      <w:r w:rsidR="7CF23D62" w:rsidRPr="6DDF2C57">
        <w:rPr>
          <w:rFonts w:ascii="Arial" w:hAnsi="Arial" w:cs="Arial"/>
          <w:lang w:eastAsia="ar-SA"/>
        </w:rPr>
        <w:t xml:space="preserve">bjednatelem a nebude výrobna vinou zpoždění připojena do sítě, dohodly, že zhotovitel je povinen </w:t>
      </w:r>
      <w:r w:rsidR="01B0100E" w:rsidRPr="6DDF2C57">
        <w:rPr>
          <w:rFonts w:ascii="Arial" w:hAnsi="Arial" w:cs="Arial"/>
          <w:lang w:eastAsia="ar-SA"/>
        </w:rPr>
        <w:t>O</w:t>
      </w:r>
      <w:r w:rsidR="7CF23D62" w:rsidRPr="6DDF2C57">
        <w:rPr>
          <w:rFonts w:ascii="Arial" w:hAnsi="Arial" w:cs="Arial"/>
          <w:lang w:eastAsia="ar-SA"/>
        </w:rPr>
        <w:t xml:space="preserve">bjednateli zaplatit smluvní pokutu ve výši 20 % z ceny </w:t>
      </w:r>
      <w:r w:rsidR="00EF287C">
        <w:rPr>
          <w:rFonts w:ascii="Arial" w:hAnsi="Arial" w:cs="Arial"/>
          <w:lang w:eastAsia="ar-SA"/>
        </w:rPr>
        <w:t xml:space="preserve">nepředané FVE </w:t>
      </w:r>
      <w:r w:rsidR="7CF23D62" w:rsidRPr="6DDF2C57">
        <w:rPr>
          <w:rFonts w:ascii="Arial" w:hAnsi="Arial" w:cs="Arial"/>
          <w:lang w:eastAsia="ar-SA"/>
        </w:rPr>
        <w:t xml:space="preserve"> bez DPH a to se splatností 14 dnů od doručení výzvy </w:t>
      </w:r>
      <w:r w:rsidR="01B0100E" w:rsidRPr="6DDF2C57">
        <w:rPr>
          <w:rFonts w:ascii="Arial" w:hAnsi="Arial" w:cs="Arial"/>
          <w:lang w:eastAsia="ar-SA"/>
        </w:rPr>
        <w:t>O</w:t>
      </w:r>
      <w:r w:rsidR="7CF23D62" w:rsidRPr="6DDF2C57">
        <w:rPr>
          <w:rFonts w:ascii="Arial" w:hAnsi="Arial" w:cs="Arial"/>
          <w:lang w:eastAsia="ar-SA"/>
        </w:rPr>
        <w:t xml:space="preserve">bjednatele k její úhradě. </w:t>
      </w:r>
      <w:r w:rsidRPr="6DDF2C57">
        <w:rPr>
          <w:rFonts w:ascii="Arial" w:hAnsi="Arial" w:cs="Arial"/>
          <w:lang w:eastAsia="ar-SA"/>
        </w:rPr>
        <w:t xml:space="preserve">Objednatel je oprávněn jednostranně započíst svoji pohledávku k </w:t>
      </w:r>
      <w:r w:rsidR="01B0100E" w:rsidRPr="6DDF2C57">
        <w:rPr>
          <w:rFonts w:ascii="Arial" w:hAnsi="Arial" w:cs="Arial"/>
          <w:lang w:eastAsia="ar-SA"/>
        </w:rPr>
        <w:t>Z</w:t>
      </w:r>
      <w:r w:rsidRPr="6DDF2C57">
        <w:rPr>
          <w:rFonts w:ascii="Arial" w:hAnsi="Arial" w:cs="Arial"/>
          <w:lang w:eastAsia="ar-SA"/>
        </w:rPr>
        <w:t xml:space="preserve">hotoviteli ze smluvní pokuty vůči svým závazkům k </w:t>
      </w:r>
      <w:r w:rsidR="00C83917">
        <w:rPr>
          <w:rFonts w:ascii="Arial" w:hAnsi="Arial" w:cs="Arial"/>
          <w:lang w:eastAsia="ar-SA"/>
        </w:rPr>
        <w:t>Z</w:t>
      </w:r>
      <w:r w:rsidRPr="6DDF2C57">
        <w:rPr>
          <w:rFonts w:ascii="Arial" w:hAnsi="Arial" w:cs="Arial"/>
          <w:lang w:eastAsia="ar-SA"/>
        </w:rPr>
        <w:t xml:space="preserve">hotoviteli. </w:t>
      </w:r>
    </w:p>
    <w:p w14:paraId="29BA485D" w14:textId="3DCE236B"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odpady a vnitřních předpisů Objednatele, je Objednatel oprávněn požadovat po Zhotoviteli úhradu smluvní pokuty ve výši stanovené v</w:t>
      </w:r>
      <w:r w:rsidR="00712174">
        <w:rPr>
          <w:rFonts w:cs="Arial"/>
          <w:sz w:val="20"/>
          <w:szCs w:val="20"/>
        </w:rPr>
        <w:t> </w:t>
      </w:r>
      <w:r w:rsidRPr="00013307">
        <w:rPr>
          <w:rFonts w:cs="Arial"/>
          <w:sz w:val="20"/>
          <w:szCs w:val="20"/>
        </w:rPr>
        <w:t>Registru bezpečnostních požadavků ČEPRO, a.s. (dále jen „</w:t>
      </w:r>
      <w:r w:rsidRPr="009F570C">
        <w:rPr>
          <w:rFonts w:cs="Arial"/>
          <w:b/>
          <w:bCs/>
          <w:sz w:val="20"/>
          <w:szCs w:val="20"/>
        </w:rPr>
        <w:t>Registr</w:t>
      </w:r>
      <w:r w:rsidRPr="00013307">
        <w:rPr>
          <w:rFonts w:cs="Arial"/>
          <w:sz w:val="20"/>
          <w:szCs w:val="20"/>
        </w:rPr>
        <w:t>“), který tvoří nedílnou součást této Smlouvy.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odpady a/nebo vnitřních předpisů Objednatele, pak činí smluvní pokuta částku 5 000,- Kč za každý jednotlivý případ porušení. Porušení bude zaznamenáno v</w:t>
      </w:r>
      <w:r w:rsidR="00712174">
        <w:rPr>
          <w:rFonts w:cs="Arial"/>
          <w:sz w:val="20"/>
          <w:szCs w:val="20"/>
        </w:rPr>
        <w:t> </w:t>
      </w:r>
      <w:r w:rsidRPr="00013307">
        <w:rPr>
          <w:rFonts w:cs="Arial"/>
          <w:sz w:val="20"/>
          <w:szCs w:val="20"/>
        </w:rPr>
        <w:t>deníku oprávněným Zástupcem Objednatele.</w:t>
      </w:r>
    </w:p>
    <w:p w14:paraId="6F87FFA6" w14:textId="17540C0A" w:rsidR="00013307" w:rsidRPr="00013307" w:rsidRDefault="00013307" w:rsidP="00013307">
      <w:pPr>
        <w:pStyle w:val="4sltext"/>
        <w:numPr>
          <w:ilvl w:val="1"/>
          <w:numId w:val="2"/>
        </w:numPr>
        <w:rPr>
          <w:rFonts w:cs="Arial"/>
          <w:sz w:val="20"/>
          <w:szCs w:val="20"/>
        </w:rPr>
      </w:pPr>
      <w:r w:rsidRPr="00013307">
        <w:rPr>
          <w:rFonts w:cs="Arial"/>
          <w:sz w:val="20"/>
          <w:szCs w:val="20"/>
        </w:rPr>
        <w:t>Pokud Zhotovitel uvede nepravdivé údaje v</w:t>
      </w:r>
      <w:r w:rsidR="00712174">
        <w:rPr>
          <w:rFonts w:cs="Arial"/>
          <w:sz w:val="20"/>
          <w:szCs w:val="20"/>
        </w:rPr>
        <w:t> </w:t>
      </w:r>
      <w:r w:rsidRPr="00013307">
        <w:rPr>
          <w:rFonts w:cs="Arial"/>
          <w:sz w:val="20"/>
          <w:szCs w:val="20"/>
        </w:rPr>
        <w:t xml:space="preserve">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770CDC">
        <w:rPr>
          <w:rFonts w:cs="Arial"/>
          <w:sz w:val="20"/>
          <w:szCs w:val="20"/>
        </w:rPr>
        <w:t>3</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w:t>
      </w:r>
    </w:p>
    <w:p w14:paraId="4F67774B" w14:textId="2AF9C7AB"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w:t>
      </w:r>
      <w:r w:rsidR="00276599">
        <w:rPr>
          <w:rFonts w:cs="Arial"/>
          <w:sz w:val="20"/>
          <w:szCs w:val="20"/>
        </w:rPr>
        <w:t>1</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 xml:space="preserve">1 000,- Kč  za každý započatý den prodlení s porušením této povinnosti, došlo-li v důsledku této změny k zápisu veřejného funkcionáře uvedeného v </w:t>
      </w:r>
      <w:proofErr w:type="spellStart"/>
      <w:r w:rsidRPr="00013307">
        <w:rPr>
          <w:rFonts w:cs="Arial"/>
          <w:sz w:val="20"/>
          <w:szCs w:val="20"/>
        </w:rPr>
        <w:t>ust</w:t>
      </w:r>
      <w:proofErr w:type="spellEnd"/>
      <w:r w:rsidRPr="00013307">
        <w:rPr>
          <w:rFonts w:cs="Arial"/>
          <w:sz w:val="20"/>
          <w:szCs w:val="20"/>
        </w:rPr>
        <w:t>. § 2 odst. 1 písm. c) zákona č. 159/2006 Sb., o střetu zájmů, ve znění pozdějších předpisů (dále jen "ZSZ") jako skutečného majitele Zhotovitele  nebo poddodavatele z titulu osoby s koncovým vlivem, nebo smluvní pokutu ve výši 500,-  Kč  za každý započatý den prodlení s porušením této povinnosti, došlo</w:t>
      </w:r>
      <w:r w:rsidR="00446031">
        <w:rPr>
          <w:rFonts w:cs="Arial"/>
          <w:sz w:val="20"/>
          <w:szCs w:val="20"/>
        </w:rPr>
        <w:t>-</w:t>
      </w:r>
      <w:r w:rsidRPr="00013307">
        <w:rPr>
          <w:rFonts w:cs="Arial"/>
          <w:sz w:val="20"/>
          <w:szCs w:val="20"/>
        </w:rPr>
        <w:t>li v důsledku této změny k zápisu jakékoliv jiné změny.</w:t>
      </w:r>
    </w:p>
    <w:p w14:paraId="4F5858FA" w14:textId="6ED57F8C"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1C125C">
        <w:rPr>
          <w:rFonts w:cs="Arial"/>
          <w:sz w:val="20"/>
          <w:szCs w:val="20"/>
        </w:rPr>
        <w:t>5</w:t>
      </w:r>
      <w:r w:rsidRPr="003C0058">
        <w:rPr>
          <w:rFonts w:cs="Arial"/>
          <w:sz w:val="20"/>
          <w:szCs w:val="20"/>
        </w:rPr>
        <w:t xml:space="preserve"> této</w:t>
      </w:r>
      <w:r w:rsidRPr="00013307">
        <w:rPr>
          <w:rFonts w:cs="Arial"/>
          <w:sz w:val="20"/>
          <w:szCs w:val="20"/>
        </w:rPr>
        <w:t xml:space="preserve"> Smlouvy, zavazuje se uhradit Objednateli smluvní pokutu ve výši 50 000,- Kč .</w:t>
      </w:r>
    </w:p>
    <w:p w14:paraId="0B5A5BC5" w14:textId="174F1F7B"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poruší povinnost dle odst.</w:t>
      </w:r>
      <w:r w:rsidR="003C0058">
        <w:rPr>
          <w:rFonts w:cs="Arial"/>
          <w:sz w:val="20"/>
          <w:szCs w:val="20"/>
        </w:rPr>
        <w:t xml:space="preserve"> </w:t>
      </w:r>
      <w:r w:rsidR="00111F2F">
        <w:rPr>
          <w:rFonts w:cs="Arial"/>
          <w:sz w:val="20"/>
          <w:szCs w:val="20"/>
        </w:rPr>
        <w:t>15.</w:t>
      </w:r>
      <w:r w:rsidR="00C701B2">
        <w:rPr>
          <w:rFonts w:cs="Arial"/>
          <w:sz w:val="20"/>
          <w:szCs w:val="20"/>
        </w:rPr>
        <w:t>8</w:t>
      </w:r>
      <w:r w:rsidR="00111F2F">
        <w:rPr>
          <w:rFonts w:cs="Arial"/>
          <w:sz w:val="20"/>
          <w:szCs w:val="20"/>
        </w:rPr>
        <w:t xml:space="preserve">. </w:t>
      </w:r>
      <w:r w:rsidR="001C125C">
        <w:rPr>
          <w:rFonts w:cs="Arial"/>
          <w:sz w:val="20"/>
          <w:szCs w:val="20"/>
        </w:rPr>
        <w:t xml:space="preserve"> </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1C125C">
        <w:rPr>
          <w:rFonts w:cs="Arial"/>
          <w:sz w:val="20"/>
          <w:szCs w:val="20"/>
        </w:rPr>
        <w:t>5</w:t>
      </w:r>
      <w:r w:rsidRPr="00013307">
        <w:rPr>
          <w:rFonts w:cs="Arial"/>
          <w:sz w:val="20"/>
          <w:szCs w:val="20"/>
        </w:rPr>
        <w:t xml:space="preserve"> této Smlouvy a které vedou k jeho nepravdivosti , zavazuje se uhradit Objednateli smluvní pokutu ve výši 1.000 Kč (slovy: tisíc</w:t>
      </w:r>
      <w:r w:rsidR="00712174">
        <w:rPr>
          <w:rFonts w:cs="Arial"/>
          <w:sz w:val="20"/>
          <w:szCs w:val="20"/>
        </w:rPr>
        <w:t xml:space="preserve"> </w:t>
      </w:r>
      <w:r w:rsidRPr="00013307">
        <w:rPr>
          <w:rFonts w:cs="Arial"/>
          <w:sz w:val="20"/>
          <w:szCs w:val="20"/>
        </w:rPr>
        <w:t>korun českých) za každý započatý den prodlení s porušením této povinnosti.</w:t>
      </w:r>
    </w:p>
    <w:p w14:paraId="5CB769C1" w14:textId="47FE7B77" w:rsidR="00013307" w:rsidRDefault="00013307" w:rsidP="00013307">
      <w:pPr>
        <w:pStyle w:val="4sltext"/>
        <w:numPr>
          <w:ilvl w:val="1"/>
          <w:numId w:val="2"/>
        </w:numPr>
        <w:rPr>
          <w:rFonts w:cs="Arial"/>
          <w:sz w:val="20"/>
          <w:szCs w:val="20"/>
        </w:rPr>
      </w:pPr>
      <w:r w:rsidRPr="00013307">
        <w:rPr>
          <w:rFonts w:cs="Arial"/>
          <w:sz w:val="20"/>
          <w:szCs w:val="20"/>
        </w:rPr>
        <w:t xml:space="preserve">Bude-li Zhotovitel v prodlení se splněním informační povinnosti dle odst. </w:t>
      </w:r>
      <w:r w:rsidR="00A3607D">
        <w:rPr>
          <w:rFonts w:cs="Arial"/>
          <w:sz w:val="20"/>
          <w:szCs w:val="20"/>
        </w:rPr>
        <w:t>10.3.</w:t>
      </w:r>
      <w:r w:rsidRPr="00013307">
        <w:rPr>
          <w:rFonts w:cs="Arial"/>
          <w:sz w:val="20"/>
          <w:szCs w:val="20"/>
        </w:rPr>
        <w:t xml:space="preserve"> této Smlouvy, je Objednatel oprávněn požadovat po Zhotoviteli úhradu smluvní pokuty ve výši 5 000,- Kč za každý i započatý den prodlení.</w:t>
      </w:r>
    </w:p>
    <w:p w14:paraId="2750CEB6" w14:textId="77777777" w:rsidR="009A4DB0" w:rsidRDefault="009A4DB0" w:rsidP="009A4DB0">
      <w:pPr>
        <w:pStyle w:val="4sltext"/>
        <w:numPr>
          <w:ilvl w:val="1"/>
          <w:numId w:val="2"/>
        </w:numPr>
        <w:rPr>
          <w:rFonts w:cs="Arial"/>
          <w:sz w:val="20"/>
          <w:szCs w:val="20"/>
        </w:rPr>
      </w:pPr>
      <w:r w:rsidRPr="001405C8">
        <w:rPr>
          <w:rFonts w:cs="Arial"/>
          <w:sz w:val="20"/>
          <w:szCs w:val="20"/>
        </w:rPr>
        <w:lastRenderedPageBreak/>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390557EF" w14:textId="0F9573FA" w:rsidR="00C01620" w:rsidRDefault="00C01620" w:rsidP="00C01620">
      <w:pPr>
        <w:pStyle w:val="Odstavecseseznamem"/>
        <w:numPr>
          <w:ilvl w:val="1"/>
          <w:numId w:val="2"/>
        </w:numPr>
        <w:rPr>
          <w:rFonts w:ascii="Arial" w:hAnsi="Arial" w:cs="Arial"/>
          <w:szCs w:val="20"/>
          <w:lang w:eastAsia="ar-SA"/>
        </w:rPr>
      </w:pPr>
      <w:r w:rsidRPr="00C01620">
        <w:rPr>
          <w:rFonts w:ascii="Arial" w:hAnsi="Arial" w:cs="Arial"/>
          <w:szCs w:val="20"/>
          <w:lang w:eastAsia="ar-SA"/>
        </w:rPr>
        <w:t xml:space="preserve"> Pro případ, že budou naplněny podmínky pro uplatnění smluvní pokuty dle čl. 11.4. této smlouvy a tato pokuta bude uplatněna, ostatní ujednání této smlouvy o smluvních pokutách za prodlení s řádným předáním díla bez vad se nepoužijí.</w:t>
      </w:r>
    </w:p>
    <w:p w14:paraId="273A2E7D" w14:textId="77777777" w:rsidR="009F6D19" w:rsidRDefault="009F6D19" w:rsidP="009F6D19">
      <w:pPr>
        <w:pStyle w:val="Odstavecseseznamem"/>
        <w:numPr>
          <w:ilvl w:val="1"/>
          <w:numId w:val="2"/>
        </w:numPr>
        <w:jc w:val="both"/>
        <w:rPr>
          <w:rFonts w:ascii="Arial" w:hAnsi="Arial" w:cs="Arial"/>
          <w:lang w:eastAsia="ar-SA"/>
        </w:rPr>
      </w:pPr>
      <w:r w:rsidRPr="250F0A86">
        <w:rPr>
          <w:rFonts w:ascii="Arial" w:hAnsi="Arial" w:cs="Arial"/>
          <w:lang w:eastAsia="ar-SA"/>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7E1639B6" w14:textId="77777777" w:rsidR="009F6D19" w:rsidRDefault="009F6D19" w:rsidP="009F6D19">
      <w:pPr>
        <w:pStyle w:val="Odstavecseseznamem"/>
        <w:numPr>
          <w:ilvl w:val="1"/>
          <w:numId w:val="2"/>
        </w:numPr>
        <w:rPr>
          <w:rFonts w:ascii="Arial" w:hAnsi="Arial" w:cs="Arial"/>
          <w:lang w:eastAsia="ar-SA"/>
        </w:rPr>
      </w:pPr>
      <w:r w:rsidRPr="2503B1DD">
        <w:rPr>
          <w:rFonts w:ascii="Arial" w:hAnsi="Arial" w:cs="Arial"/>
          <w:lang w:eastAsia="ar-SA"/>
        </w:rPr>
        <w:t>Smluvní pokutu vyúčtuje oprávněná smluvní strana povinné smluvní straně písemnou formou.</w:t>
      </w:r>
    </w:p>
    <w:p w14:paraId="35B1062F" w14:textId="77777777" w:rsidR="009F6D19" w:rsidRDefault="009F6D19" w:rsidP="009F6D19">
      <w:pPr>
        <w:pStyle w:val="Odstavecseseznamem"/>
        <w:numPr>
          <w:ilvl w:val="1"/>
          <w:numId w:val="2"/>
        </w:numPr>
        <w:rPr>
          <w:rFonts w:ascii="Arial" w:hAnsi="Arial" w:cs="Arial"/>
          <w:lang w:eastAsia="ar-SA"/>
        </w:rPr>
      </w:pPr>
      <w:r w:rsidRPr="2503B1DD">
        <w:rPr>
          <w:rFonts w:ascii="Arial" w:hAnsi="Arial" w:cs="Arial"/>
          <w:lang w:eastAsia="ar-SA"/>
        </w:rPr>
        <w:t>Ve vyúčtování musí být uvedeno ustanovení Smlouvy, které k vyúčtování smluvní pokuty opravňuje a způsob výpočtu celkové výše smluvní pokuty.</w:t>
      </w:r>
    </w:p>
    <w:p w14:paraId="634717B5" w14:textId="77777777" w:rsidR="009F6D19" w:rsidRDefault="009F6D19" w:rsidP="009F6D19">
      <w:pPr>
        <w:pStyle w:val="Odstavecseseznamem"/>
        <w:numPr>
          <w:ilvl w:val="1"/>
          <w:numId w:val="2"/>
        </w:numPr>
        <w:rPr>
          <w:rFonts w:ascii="Arial" w:hAnsi="Arial" w:cs="Arial"/>
          <w:lang w:eastAsia="ar-SA"/>
        </w:rPr>
      </w:pPr>
      <w:r w:rsidRPr="2503B1DD">
        <w:rPr>
          <w:rFonts w:ascii="Arial" w:hAnsi="Arial" w:cs="Arial"/>
          <w:lang w:eastAsia="ar-SA"/>
        </w:rPr>
        <w:t>Povinná smluvní strana je povinna uhradit vyúčtované smluvní pokuty nejpozději do 30 dnů ode dne obdržení příslušného vyúčtování.</w:t>
      </w:r>
    </w:p>
    <w:p w14:paraId="39656467" w14:textId="77777777" w:rsidR="009F6D19" w:rsidRDefault="009F6D19" w:rsidP="009F6D19">
      <w:pPr>
        <w:pStyle w:val="Odstavecseseznamem"/>
        <w:numPr>
          <w:ilvl w:val="1"/>
          <w:numId w:val="2"/>
        </w:numPr>
        <w:rPr>
          <w:rFonts w:ascii="Arial" w:hAnsi="Arial" w:cs="Arial"/>
          <w:lang w:eastAsia="ar-SA"/>
        </w:rPr>
      </w:pPr>
      <w:r w:rsidRPr="2503B1DD">
        <w:rPr>
          <w:rFonts w:ascii="Arial" w:hAnsi="Arial" w:cs="Arial"/>
          <w:lang w:eastAsia="ar-SA"/>
        </w:rPr>
        <w:t>Zaplacením jakékoli smluvní pokuty není dotčeno právo Objednatele požadovat na Zhotoviteli náhradu škody, a to v plném rozsahu.</w:t>
      </w:r>
    </w:p>
    <w:p w14:paraId="01C9A19B" w14:textId="77777777" w:rsidR="009F6D19" w:rsidRDefault="009F6D19" w:rsidP="009F6D19">
      <w:pPr>
        <w:pStyle w:val="Odstavecseseznamem"/>
        <w:numPr>
          <w:ilvl w:val="1"/>
          <w:numId w:val="2"/>
        </w:numPr>
        <w:rPr>
          <w:rFonts w:ascii="Arial" w:hAnsi="Arial" w:cs="Arial"/>
          <w:lang w:eastAsia="ar-SA"/>
        </w:rPr>
      </w:pPr>
      <w:r w:rsidRPr="250F0A86">
        <w:rPr>
          <w:rFonts w:ascii="Arial" w:hAnsi="Arial" w:cs="Arial"/>
          <w:lang w:eastAsia="ar-SA"/>
        </w:rPr>
        <w:t>Zhotovitel prohlašuje, že považuje smluvní pokuty stanovené v této Smlouvě za přiměřené povaze povinností, ke kterým se váží.</w:t>
      </w:r>
    </w:p>
    <w:p w14:paraId="04EB25F5" w14:textId="77777777" w:rsidR="009F6D19" w:rsidRPr="00C01620" w:rsidRDefault="009F6D19" w:rsidP="00AE5195">
      <w:pPr>
        <w:pStyle w:val="Odstavecseseznamem"/>
        <w:rPr>
          <w:rFonts w:ascii="Arial" w:hAnsi="Arial" w:cs="Arial"/>
          <w:szCs w:val="20"/>
          <w:lang w:eastAsia="ar-SA"/>
        </w:rPr>
      </w:pP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5C5A7076" w:rsidR="00AD724E" w:rsidRDefault="00CA3647" w:rsidP="00AD724E">
      <w:pPr>
        <w:pStyle w:val="4sltext"/>
        <w:numPr>
          <w:ilvl w:val="0"/>
          <w:numId w:val="10"/>
        </w:numPr>
        <w:rPr>
          <w:rFonts w:cs="Arial"/>
          <w:sz w:val="20"/>
          <w:szCs w:val="20"/>
        </w:rPr>
      </w:pPr>
      <w:r>
        <w:rPr>
          <w:rFonts w:cs="Arial"/>
          <w:sz w:val="20"/>
          <w:szCs w:val="20"/>
        </w:rPr>
        <w:t>Z</w:t>
      </w:r>
      <w:r w:rsidR="00AD724E">
        <w:rPr>
          <w:rFonts w:cs="Arial"/>
          <w:sz w:val="20"/>
          <w:szCs w:val="20"/>
        </w:rPr>
        <w:t xml:space="preserve">hotovitel bude </w:t>
      </w:r>
      <w:r w:rsidR="002260BA">
        <w:rPr>
          <w:rFonts w:cs="Arial"/>
          <w:sz w:val="20"/>
          <w:szCs w:val="20"/>
        </w:rPr>
        <w:t>d</w:t>
      </w:r>
      <w:r w:rsidR="00AD724E">
        <w:rPr>
          <w:rFonts w:cs="Arial"/>
          <w:sz w:val="20"/>
          <w:szCs w:val="20"/>
        </w:rPr>
        <w:t xml:space="preserve">ílo realizovat v rozporu s podmínkami dohodnutými v této smlouvě a ani po upozornění </w:t>
      </w:r>
      <w:r w:rsidR="002D3455">
        <w:rPr>
          <w:rFonts w:cs="Arial"/>
          <w:sz w:val="20"/>
          <w:szCs w:val="20"/>
        </w:rPr>
        <w:t>O</w:t>
      </w:r>
      <w:r w:rsidR="00AD724E">
        <w:rPr>
          <w:rFonts w:cs="Arial"/>
          <w:sz w:val="20"/>
          <w:szCs w:val="20"/>
        </w:rPr>
        <w:t>bjednatele nezjedná nápravu</w:t>
      </w:r>
      <w:r w:rsidR="00B52B1A">
        <w:rPr>
          <w:rFonts w:cs="Arial"/>
          <w:sz w:val="20"/>
          <w:szCs w:val="20"/>
        </w:rPr>
        <w:t>,</w:t>
      </w:r>
    </w:p>
    <w:p w14:paraId="0391DE88" w14:textId="1499448C" w:rsidR="00AD724E" w:rsidRDefault="00CA3647" w:rsidP="00AD724E">
      <w:pPr>
        <w:pStyle w:val="4sltext"/>
        <w:numPr>
          <w:ilvl w:val="0"/>
          <w:numId w:val="10"/>
        </w:numPr>
        <w:rPr>
          <w:rFonts w:cs="Arial"/>
          <w:sz w:val="20"/>
          <w:szCs w:val="20"/>
        </w:rPr>
      </w:pPr>
      <w:r>
        <w:rPr>
          <w:rFonts w:cs="Arial"/>
          <w:sz w:val="20"/>
          <w:szCs w:val="20"/>
        </w:rPr>
        <w:t>Z</w:t>
      </w:r>
      <w:r w:rsidR="00AD724E">
        <w:rPr>
          <w:rFonts w:cs="Arial"/>
          <w:sz w:val="20"/>
          <w:szCs w:val="20"/>
        </w:rPr>
        <w:t xml:space="preserve">hotovitel bude déle než </w:t>
      </w:r>
      <w:r w:rsidR="00D365BC">
        <w:rPr>
          <w:rFonts w:cs="Arial"/>
          <w:sz w:val="20"/>
          <w:szCs w:val="20"/>
        </w:rPr>
        <w:t>30</w:t>
      </w:r>
      <w:r w:rsidR="00AD724E">
        <w:rPr>
          <w:rFonts w:cs="Arial"/>
          <w:sz w:val="20"/>
          <w:szCs w:val="20"/>
        </w:rPr>
        <w:t xml:space="preserve"> dnů v prodlení s dokončením či předáním </w:t>
      </w:r>
      <w:r w:rsidR="002260BA">
        <w:rPr>
          <w:rFonts w:cs="Arial"/>
          <w:sz w:val="20"/>
          <w:szCs w:val="20"/>
        </w:rPr>
        <w:t>d</w:t>
      </w:r>
      <w:r w:rsidR="00AD724E">
        <w:rPr>
          <w:rFonts w:cs="Arial"/>
          <w:sz w:val="20"/>
          <w:szCs w:val="20"/>
        </w:rPr>
        <w:t>íla,</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56E774FE" w:rsidR="00430606" w:rsidRPr="00F34733" w:rsidRDefault="00CA3647" w:rsidP="00B160A2">
      <w:pPr>
        <w:pStyle w:val="4sltext"/>
        <w:numPr>
          <w:ilvl w:val="0"/>
          <w:numId w:val="10"/>
        </w:numPr>
        <w:rPr>
          <w:rFonts w:cs="Arial"/>
        </w:rPr>
      </w:pPr>
      <w:r>
        <w:rPr>
          <w:rFonts w:cs="Arial"/>
          <w:sz w:val="20"/>
          <w:szCs w:val="20"/>
        </w:rPr>
        <w:t>Z</w:t>
      </w:r>
      <w:r w:rsidR="00430606" w:rsidRPr="00B160A2">
        <w:rPr>
          <w:rFonts w:cs="Arial"/>
          <w:sz w:val="20"/>
          <w:szCs w:val="20"/>
        </w:rPr>
        <w:t>hotoviteli zanikne živnostenské oprávnění dle zákona č. 455/1991 Sb., živnostenský zákon, ve znění pozdějších předpisů, nebo jiné oprávnění nezbytné pro řádné plnění této smlouvy;</w:t>
      </w:r>
    </w:p>
    <w:p w14:paraId="515D4226" w14:textId="08800EB7"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CA3647">
        <w:rPr>
          <w:rFonts w:cs="Arial"/>
          <w:sz w:val="20"/>
          <w:szCs w:val="20"/>
        </w:rPr>
        <w:t>Z</w:t>
      </w:r>
      <w:r w:rsidR="00B160A2">
        <w:rPr>
          <w:rFonts w:cs="Arial"/>
          <w:sz w:val="20"/>
          <w:szCs w:val="20"/>
        </w:rPr>
        <w:t>hotoviteli</w:t>
      </w:r>
      <w:r w:rsidRPr="00B160A2">
        <w:rPr>
          <w:rFonts w:cs="Arial"/>
          <w:sz w:val="20"/>
          <w:szCs w:val="20"/>
        </w:rPr>
        <w:t>;</w:t>
      </w:r>
    </w:p>
    <w:p w14:paraId="01BF8C6D" w14:textId="33C13F2C" w:rsidR="00430606" w:rsidRPr="00F34733" w:rsidRDefault="00430606" w:rsidP="00B160A2">
      <w:pPr>
        <w:pStyle w:val="4sltext"/>
        <w:numPr>
          <w:ilvl w:val="0"/>
          <w:numId w:val="10"/>
        </w:numPr>
        <w:rPr>
          <w:rFonts w:cs="Arial"/>
        </w:rPr>
      </w:pPr>
      <w:r w:rsidRPr="00B160A2">
        <w:rPr>
          <w:rFonts w:cs="Arial"/>
          <w:sz w:val="20"/>
          <w:szCs w:val="20"/>
        </w:rPr>
        <w:t xml:space="preserve">pravomocné odsouzení </w:t>
      </w:r>
      <w:r w:rsidR="00CA3647">
        <w:rPr>
          <w:rFonts w:cs="Arial"/>
          <w:sz w:val="20"/>
          <w:szCs w:val="20"/>
        </w:rPr>
        <w:t>Z</w:t>
      </w:r>
      <w:r w:rsidRPr="00B160A2">
        <w:rPr>
          <w:rFonts w:cs="Arial"/>
          <w:sz w:val="20"/>
          <w:szCs w:val="20"/>
        </w:rPr>
        <w:t>hotovitele pro trestný čin podle zákona č. 418/2011 Sb., o trestní odpovědnosti právnických osob a řízení proti nim, ve znění pozdějších předpisů;</w:t>
      </w:r>
    </w:p>
    <w:p w14:paraId="2C7AE9F2" w14:textId="17A159C5" w:rsidR="00430606" w:rsidRPr="00F34733" w:rsidRDefault="00430606" w:rsidP="00B160A2">
      <w:pPr>
        <w:pStyle w:val="4sltext"/>
        <w:numPr>
          <w:ilvl w:val="0"/>
          <w:numId w:val="10"/>
        </w:numPr>
        <w:rPr>
          <w:rFonts w:cs="Arial"/>
        </w:rPr>
      </w:pPr>
      <w:r w:rsidRPr="00B160A2">
        <w:rPr>
          <w:rFonts w:cs="Arial"/>
          <w:sz w:val="20"/>
          <w:szCs w:val="20"/>
        </w:rPr>
        <w:t xml:space="preserve">zahájení trestního stíhání proti </w:t>
      </w:r>
      <w:r w:rsidR="00A2618B">
        <w:rPr>
          <w:rFonts w:cs="Arial"/>
          <w:sz w:val="20"/>
          <w:szCs w:val="20"/>
        </w:rPr>
        <w:t>Z</w:t>
      </w:r>
      <w:r w:rsidRPr="00B160A2">
        <w:rPr>
          <w:rFonts w:cs="Arial"/>
          <w:sz w:val="20"/>
          <w:szCs w:val="20"/>
        </w:rPr>
        <w:t>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4F7DD83F"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w:t>
      </w:r>
      <w:r w:rsidR="002D3455">
        <w:rPr>
          <w:rFonts w:cs="Arial"/>
          <w:sz w:val="20"/>
          <w:szCs w:val="20"/>
        </w:rPr>
        <w:t>O</w:t>
      </w:r>
      <w:r>
        <w:rPr>
          <w:rFonts w:cs="Arial"/>
          <w:sz w:val="20"/>
          <w:szCs w:val="20"/>
        </w:rPr>
        <w:t xml:space="preserve">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337497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712887">
        <w:rPr>
          <w:rFonts w:cs="Arial"/>
          <w:sz w:val="20"/>
          <w:szCs w:val="20"/>
        </w:rPr>
        <w:t>3</w:t>
      </w:r>
      <w:r w:rsidRPr="00013307">
        <w:rPr>
          <w:rFonts w:cs="Arial"/>
          <w:sz w:val="20"/>
          <w:szCs w:val="20"/>
        </w:rPr>
        <w:t xml:space="preserve"> této Smlouvy.</w:t>
      </w:r>
    </w:p>
    <w:p w14:paraId="2B2429F7" w14:textId="29DDBA69"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620668">
        <w:rPr>
          <w:rFonts w:cs="Arial"/>
          <w:sz w:val="20"/>
          <w:szCs w:val="20"/>
        </w:rPr>
        <w:t>1</w:t>
      </w:r>
      <w:r w:rsidRPr="00013307">
        <w:rPr>
          <w:rFonts w:cs="Arial"/>
          <w:sz w:val="20"/>
          <w:szCs w:val="20"/>
        </w:rPr>
        <w:t xml:space="preserve"> .této Smlouvy nevyrozuměl Objednatele o takové změně v zápisu údajů o jeho skutečném majiteli nebo </w:t>
      </w:r>
      <w:r w:rsidRPr="00013307">
        <w:rPr>
          <w:rFonts w:cs="Arial"/>
          <w:sz w:val="20"/>
          <w:szCs w:val="20"/>
        </w:rPr>
        <w:lastRenderedPageBreak/>
        <w:t xml:space="preserve">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013307">
        <w:rPr>
          <w:rFonts w:cs="Arial"/>
          <w:sz w:val="20"/>
          <w:szCs w:val="20"/>
        </w:rPr>
        <w:t>ust</w:t>
      </w:r>
      <w:proofErr w:type="spellEnd"/>
      <w:r w:rsidRPr="00013307">
        <w:rPr>
          <w:rFonts w:cs="Arial"/>
          <w:sz w:val="20"/>
          <w:szCs w:val="20"/>
        </w:rPr>
        <w:t xml:space="preserve">. § 2 odst. 1 písm. c) ZSZ. </w:t>
      </w:r>
    </w:p>
    <w:p w14:paraId="256AAFB1" w14:textId="1E4406A0"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127274">
        <w:rPr>
          <w:rFonts w:cs="Arial"/>
          <w:sz w:val="20"/>
          <w:szCs w:val="20"/>
        </w:rPr>
        <w:t>5</w:t>
      </w:r>
      <w:r w:rsidRPr="00013307">
        <w:rPr>
          <w:rFonts w:cs="Arial"/>
          <w:sz w:val="20"/>
          <w:szCs w:val="20"/>
        </w:rPr>
        <w:t xml:space="preserve"> této Smlouvy.</w:t>
      </w:r>
    </w:p>
    <w:p w14:paraId="08E2CD4E" w14:textId="3A451999"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E4AEA">
        <w:rPr>
          <w:rFonts w:cs="Arial"/>
          <w:sz w:val="20"/>
          <w:szCs w:val="20"/>
        </w:rPr>
        <w:t>5</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w:t>
      </w:r>
      <w:r w:rsidR="00620668">
        <w:rPr>
          <w:rFonts w:cs="Arial"/>
          <w:sz w:val="20"/>
          <w:szCs w:val="20"/>
        </w:rPr>
        <w:t>8</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7F3D1681"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4674BE">
        <w:rPr>
          <w:rFonts w:cs="Arial"/>
          <w:sz w:val="20"/>
          <w:szCs w:val="20"/>
        </w:rPr>
        <w:t xml:space="preserve">odst. 10.3. </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21DC1F5B"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w:t>
      </w:r>
      <w:r w:rsidR="00472F39">
        <w:rPr>
          <w:rFonts w:cs="Arial"/>
          <w:sz w:val="20"/>
          <w:szCs w:val="20"/>
        </w:rPr>
        <w:t>4</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30DA92BA"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w:t>
      </w:r>
      <w:r w:rsidR="00FE5FBC">
        <w:rPr>
          <w:rFonts w:cs="Arial"/>
          <w:sz w:val="20"/>
          <w:szCs w:val="20"/>
        </w:rPr>
        <w:t>O</w:t>
      </w:r>
      <w:r>
        <w:rPr>
          <w:rFonts w:cs="Arial"/>
          <w:sz w:val="20"/>
          <w:szCs w:val="20"/>
        </w:rPr>
        <w:t xml:space="preserve">bjednateli. Zhotovitel garantuje, že užíváním </w:t>
      </w:r>
      <w:r w:rsidR="002260BA">
        <w:rPr>
          <w:rFonts w:cs="Arial"/>
          <w:sz w:val="20"/>
          <w:szCs w:val="20"/>
        </w:rPr>
        <w:t>d</w:t>
      </w:r>
      <w:r>
        <w:rPr>
          <w:rFonts w:cs="Arial"/>
          <w:sz w:val="20"/>
          <w:szCs w:val="20"/>
        </w:rPr>
        <w:t xml:space="preserve">íla nebo jakékoli jeho části nebude </w:t>
      </w:r>
      <w:r w:rsidR="00FE5FBC">
        <w:rPr>
          <w:rFonts w:cs="Arial"/>
          <w:sz w:val="20"/>
          <w:szCs w:val="20"/>
        </w:rPr>
        <w:t>O</w:t>
      </w:r>
      <w:r>
        <w:rPr>
          <w:rFonts w:cs="Arial"/>
          <w:sz w:val="20"/>
          <w:szCs w:val="20"/>
        </w:rPr>
        <w:t>bjednatel porušovat žádná práva třetích osob.</w:t>
      </w:r>
    </w:p>
    <w:p w14:paraId="6415C511" w14:textId="536C9233"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w:t>
      </w:r>
      <w:r w:rsidR="00226E92">
        <w:rPr>
          <w:rFonts w:cs="Arial"/>
          <w:sz w:val="20"/>
          <w:szCs w:val="20"/>
        </w:rPr>
        <w:t>Z</w:t>
      </w:r>
      <w:r>
        <w:rPr>
          <w:rFonts w:cs="Arial"/>
          <w:sz w:val="20"/>
          <w:szCs w:val="20"/>
        </w:rPr>
        <w:t xml:space="preserve">hotovitel poskytuje </w:t>
      </w:r>
      <w:r w:rsidR="00FE5FBC">
        <w:rPr>
          <w:rFonts w:cs="Arial"/>
          <w:sz w:val="20"/>
          <w:szCs w:val="20"/>
        </w:rPr>
        <w:t>O</w:t>
      </w:r>
      <w:r>
        <w:rPr>
          <w:rFonts w:cs="Arial"/>
          <w:sz w:val="20"/>
          <w:szCs w:val="20"/>
        </w:rPr>
        <w:t xml:space="preserve">bjednateli výhradní právo k užití takového díla, a to po neomezenou </w:t>
      </w:r>
      <w:r w:rsidR="006F629B">
        <w:rPr>
          <w:rFonts w:cs="Arial"/>
          <w:sz w:val="20"/>
          <w:szCs w:val="20"/>
        </w:rPr>
        <w:t>dobu,</w:t>
      </w:r>
      <w:r>
        <w:rPr>
          <w:rFonts w:cs="Arial"/>
          <w:sz w:val="20"/>
          <w:szCs w:val="20"/>
        </w:rPr>
        <w:t xml:space="preserve"> a to v takovém rozsahu, aby </w:t>
      </w:r>
      <w:r w:rsidR="00FE5FBC">
        <w:rPr>
          <w:rFonts w:cs="Arial"/>
          <w:sz w:val="20"/>
          <w:szCs w:val="20"/>
        </w:rPr>
        <w:t>O</w:t>
      </w:r>
      <w:r>
        <w:rPr>
          <w:rFonts w:cs="Arial"/>
          <w:sz w:val="20"/>
          <w:szCs w:val="20"/>
        </w:rPr>
        <w:t xml:space="preserve">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w:t>
      </w:r>
      <w:r w:rsidR="00D80668">
        <w:rPr>
          <w:rFonts w:cs="Arial"/>
          <w:sz w:val="20"/>
          <w:szCs w:val="20"/>
        </w:rPr>
        <w:t>O</w:t>
      </w:r>
      <w:r w:rsidR="00851E0C">
        <w:rPr>
          <w:rFonts w:cs="Arial"/>
          <w:sz w:val="20"/>
          <w:szCs w:val="20"/>
        </w:rPr>
        <w:t xml:space="preserve">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073187EC"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w:t>
      </w:r>
      <w:r w:rsidR="00226E92">
        <w:rPr>
          <w:rFonts w:cs="Arial"/>
          <w:sz w:val="20"/>
          <w:szCs w:val="20"/>
        </w:rPr>
        <w:t>Z</w:t>
      </w:r>
      <w:r>
        <w:rPr>
          <w:rFonts w:cs="Arial"/>
          <w:sz w:val="20"/>
          <w:szCs w:val="20"/>
        </w:rPr>
        <w:t>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27" w:name="_Ref381449198"/>
      <w:r w:rsidRPr="0020233A">
        <w:rPr>
          <w:rFonts w:cs="Arial"/>
          <w:sz w:val="20"/>
          <w:szCs w:val="20"/>
        </w:rPr>
        <w:t>Obchodní tajemství</w:t>
      </w:r>
      <w:bookmarkEnd w:id="27"/>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28"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F570C">
        <w:rPr>
          <w:rFonts w:cs="Arial"/>
          <w:b/>
          <w:bCs/>
          <w:sz w:val="20"/>
          <w:szCs w:val="20"/>
        </w:rPr>
        <w:t>Nařízení</w:t>
      </w:r>
      <w:r w:rsidRPr="00AC53B7">
        <w:rPr>
          <w:rFonts w:cs="Arial"/>
          <w:sz w:val="20"/>
          <w:szCs w:val="20"/>
        </w:rPr>
        <w:t>“ nebo též „</w:t>
      </w:r>
      <w:r w:rsidRPr="009F570C">
        <w:rPr>
          <w:rFonts w:cs="Arial"/>
          <w:b/>
          <w:bCs/>
          <w:sz w:val="20"/>
          <w:szCs w:val="20"/>
        </w:rPr>
        <w:t>GDPR</w:t>
      </w:r>
      <w:r w:rsidRPr="00AC53B7">
        <w:rPr>
          <w:rFonts w:cs="Arial"/>
          <w:sz w:val="20"/>
          <w:szCs w:val="20"/>
        </w:rPr>
        <w:t>")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w:t>
      </w:r>
      <w:r w:rsidRPr="00AC53B7">
        <w:rPr>
          <w:rFonts w:cs="Arial"/>
          <w:sz w:val="20"/>
          <w:szCs w:val="20"/>
        </w:rPr>
        <w:lastRenderedPageBreak/>
        <w:t>(zpřístupnění)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w:t>
      </w:r>
      <w:proofErr w:type="spellStart"/>
      <w:r w:rsidRPr="00AC53B7">
        <w:rPr>
          <w:rFonts w:cs="Arial"/>
          <w:sz w:val="20"/>
          <w:szCs w:val="20"/>
        </w:rPr>
        <w:t>li</w:t>
      </w:r>
      <w:proofErr w:type="spellEnd"/>
      <w:r w:rsidRPr="00AC53B7">
        <w:rPr>
          <w:rFonts w:cs="Arial"/>
          <w:sz w:val="20"/>
          <w:szCs w:val="20"/>
        </w:rPr>
        <w:t xml:space="preserve"> dochází ke zpracování předaných (zpřístupněných) osobních údajů a pokud ano, jakým konkrétním způsobem, c) sdělit v písemné formě jakoukoliv informaci (informace) vyplývající z </w:t>
      </w:r>
      <w:proofErr w:type="spellStart"/>
      <w:r w:rsidRPr="00AC53B7">
        <w:rPr>
          <w:rFonts w:cs="Arial"/>
          <w:sz w:val="20"/>
          <w:szCs w:val="20"/>
        </w:rPr>
        <w:t>ust</w:t>
      </w:r>
      <w:proofErr w:type="spellEnd"/>
      <w:r w:rsidRPr="00AC53B7">
        <w:rPr>
          <w:rFonts w:cs="Arial"/>
          <w:sz w:val="20"/>
          <w:szCs w:val="20"/>
        </w:rPr>
        <w: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28"/>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29"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29"/>
    </w:p>
    <w:p w14:paraId="2024B437" w14:textId="77777777" w:rsidR="00DC68D7" w:rsidRPr="000C6AD6" w:rsidRDefault="000C6AD6" w:rsidP="00DC68D7">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DC68D7" w:rsidRPr="00814E4C">
        <w:rPr>
          <w:rFonts w:cs="Arial"/>
          <w:sz w:val="20"/>
          <w:szCs w:val="20"/>
        </w:rPr>
        <w:t>Ing. Zdeněk Jirout, tel. +420 739 240 246, e-mail: zdenek.jirout@ceproas.cz</w:t>
      </w:r>
    </w:p>
    <w:p w14:paraId="5F9E9AEB" w14:textId="3B225B4D" w:rsidR="000C6AD6" w:rsidRDefault="0060392F" w:rsidP="009C2049">
      <w:pPr>
        <w:pStyle w:val="4sltext"/>
        <w:spacing w:after="0"/>
        <w:ind w:left="567" w:firstLine="0"/>
        <w:rPr>
          <w:rFonts w:cs="Arial"/>
          <w:sz w:val="20"/>
          <w:szCs w:val="20"/>
        </w:rPr>
      </w:pPr>
      <w:hyperlink r:id="rId14" w:history="1"/>
    </w:p>
    <w:p w14:paraId="5080B0D2" w14:textId="4BC45173" w:rsidR="00814E4C" w:rsidRPr="000C6AD6" w:rsidRDefault="00814E4C" w:rsidP="009C2049">
      <w:pPr>
        <w:pStyle w:val="4sltext"/>
        <w:spacing w:after="0"/>
        <w:ind w:left="567" w:firstLine="0"/>
        <w:rPr>
          <w:rFonts w:cs="Arial"/>
          <w:sz w:val="20"/>
          <w:szCs w:val="20"/>
        </w:rPr>
      </w:pPr>
      <w:r>
        <w:rPr>
          <w:rFonts w:cs="Arial"/>
          <w:sz w:val="20"/>
          <w:szCs w:val="20"/>
        </w:rPr>
        <w:tab/>
      </w:r>
      <w:r>
        <w:rPr>
          <w:rFonts w:cs="Arial"/>
          <w:sz w:val="20"/>
          <w:szCs w:val="20"/>
        </w:rPr>
        <w:tab/>
      </w:r>
      <w:r>
        <w:rPr>
          <w:rFonts w:cs="Arial"/>
          <w:sz w:val="20"/>
          <w:szCs w:val="20"/>
        </w:rPr>
        <w:tab/>
      </w:r>
    </w:p>
    <w:p w14:paraId="7E7DA2CD" w14:textId="12381099"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DC68D7">
        <w:rPr>
          <w:rFonts w:cs="Arial"/>
          <w:sz w:val="20"/>
          <w:szCs w:val="20"/>
        </w:rPr>
        <w:t>vedoucí realizačního</w:t>
      </w:r>
      <w:r w:rsidR="000022E1">
        <w:rPr>
          <w:rFonts w:cs="Arial"/>
          <w:sz w:val="20"/>
          <w:szCs w:val="20"/>
        </w:rPr>
        <w:t xml:space="preserve"> týmu </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99951E9" w14:textId="55D94E00" w:rsidR="001E6CEE" w:rsidRPr="006071B4" w:rsidRDefault="001E5CE5" w:rsidP="006071B4">
      <w:pPr>
        <w:pStyle w:val="4sltext"/>
        <w:numPr>
          <w:ilvl w:val="1"/>
          <w:numId w:val="2"/>
        </w:numPr>
        <w:ind w:left="567" w:hanging="567"/>
        <w:rPr>
          <w:rFonts w:cs="Arial"/>
          <w:sz w:val="20"/>
          <w:szCs w:val="20"/>
        </w:rPr>
      </w:pPr>
      <w:r w:rsidRPr="0CF728EE">
        <w:rPr>
          <w:rFonts w:cs="Arial"/>
          <w:sz w:val="20"/>
          <w:szCs w:val="20"/>
        </w:rPr>
        <w:t xml:space="preserve">Zhotovitel je oprávněn použít pro provádění stavebních prací, služeb a dodávek poddodavatele. Zároveň je povinen </w:t>
      </w:r>
      <w:r w:rsidR="00D80668">
        <w:rPr>
          <w:rFonts w:cs="Arial"/>
          <w:sz w:val="20"/>
          <w:szCs w:val="20"/>
        </w:rPr>
        <w:t>O</w:t>
      </w:r>
      <w:r w:rsidRPr="0CF728EE">
        <w:rPr>
          <w:rFonts w:cs="Arial"/>
          <w:sz w:val="20"/>
          <w:szCs w:val="20"/>
        </w:rPr>
        <w:t>bjednateli při podpisu smlouvy předat seznam poddodavatelů a při převzetí díla seznam aktualizovat</w:t>
      </w:r>
      <w:r w:rsidR="00AA246A">
        <w:rPr>
          <w:rFonts w:cs="Arial"/>
          <w:sz w:val="20"/>
          <w:szCs w:val="20"/>
        </w:rPr>
        <w:t xml:space="preserve"> dle </w:t>
      </w:r>
      <w:r w:rsidR="00F36C79">
        <w:rPr>
          <w:rFonts w:cs="Arial"/>
          <w:sz w:val="20"/>
          <w:szCs w:val="20"/>
        </w:rPr>
        <w:t>skutečného využití poddodavatelů</w:t>
      </w:r>
      <w:r w:rsidRPr="0CF728EE">
        <w:rPr>
          <w:rFonts w:cs="Arial"/>
          <w:sz w:val="20"/>
          <w:szCs w:val="20"/>
        </w:rPr>
        <w:t>.</w:t>
      </w:r>
      <w:r w:rsidR="006071B4" w:rsidRPr="0CF728EE">
        <w:rPr>
          <w:rFonts w:cs="Arial"/>
          <w:sz w:val="20"/>
          <w:szCs w:val="20"/>
        </w:rPr>
        <w:t xml:space="preserve"> </w:t>
      </w:r>
      <w:r w:rsidRPr="0CF728EE">
        <w:rPr>
          <w:rFonts w:cs="Arial"/>
          <w:sz w:val="20"/>
          <w:szCs w:val="20"/>
        </w:rPr>
        <w:t xml:space="preserve">V případě, že </w:t>
      </w:r>
      <w:r w:rsidR="00C40929">
        <w:rPr>
          <w:rFonts w:cs="Arial"/>
          <w:sz w:val="20"/>
          <w:szCs w:val="20"/>
        </w:rPr>
        <w:t>Z</w:t>
      </w:r>
      <w:r w:rsidRPr="0CF728EE">
        <w:rPr>
          <w:rFonts w:cs="Arial"/>
          <w:sz w:val="20"/>
          <w:szCs w:val="20"/>
        </w:rPr>
        <w:t xml:space="preserve">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w:t>
      </w:r>
      <w:r w:rsidR="00D80668">
        <w:rPr>
          <w:rFonts w:cs="Arial"/>
          <w:sz w:val="20"/>
          <w:szCs w:val="20"/>
        </w:rPr>
        <w:t>O</w:t>
      </w:r>
      <w:r w:rsidRPr="0CF728EE">
        <w:rPr>
          <w:rFonts w:cs="Arial"/>
          <w:sz w:val="20"/>
          <w:szCs w:val="20"/>
        </w:rPr>
        <w:t xml:space="preserve">bjednatele, přičemž nový poddodavatel musí disponovat minimálně stejnou kvalifikací, kterou původní poddodavatel prokázal za účastníka. Stejně tak případná změna poddodavatele uvedeného v seznamu poddodavatelů v nabídce </w:t>
      </w:r>
      <w:r w:rsidR="00226E92">
        <w:rPr>
          <w:rFonts w:cs="Arial"/>
          <w:sz w:val="20"/>
          <w:szCs w:val="20"/>
        </w:rPr>
        <w:t>Z</w:t>
      </w:r>
      <w:r w:rsidRPr="0CF728EE">
        <w:rPr>
          <w:rFonts w:cs="Arial"/>
          <w:sz w:val="20"/>
          <w:szCs w:val="20"/>
        </w:rPr>
        <w:t xml:space="preserve">hotovitele musí být předem písemně odsouhlasena </w:t>
      </w:r>
      <w:r w:rsidR="00D80668">
        <w:rPr>
          <w:rFonts w:cs="Arial"/>
          <w:sz w:val="20"/>
          <w:szCs w:val="20"/>
        </w:rPr>
        <w:t>O</w:t>
      </w:r>
      <w:r w:rsidRPr="0CF728EE">
        <w:rPr>
          <w:rFonts w:cs="Arial"/>
          <w:sz w:val="20"/>
          <w:szCs w:val="20"/>
        </w:rPr>
        <w:t xml:space="preserve">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w:t>
      </w:r>
      <w:r w:rsidR="00C40929">
        <w:rPr>
          <w:rFonts w:cs="Arial"/>
          <w:sz w:val="20"/>
          <w:szCs w:val="20"/>
        </w:rPr>
        <w:t>Z</w:t>
      </w:r>
      <w:r w:rsidRPr="0CF728EE">
        <w:rPr>
          <w:rFonts w:cs="Arial"/>
          <w:sz w:val="20"/>
          <w:szCs w:val="20"/>
        </w:rPr>
        <w:t xml:space="preserve">hotovitel povinen předat </w:t>
      </w:r>
      <w:r w:rsidR="00386FFE">
        <w:rPr>
          <w:rFonts w:cs="Arial"/>
          <w:sz w:val="20"/>
          <w:szCs w:val="20"/>
        </w:rPr>
        <w:t>O</w:t>
      </w:r>
      <w:r w:rsidRPr="0CF728EE">
        <w:rPr>
          <w:rFonts w:cs="Arial"/>
          <w:sz w:val="20"/>
          <w:szCs w:val="20"/>
        </w:rPr>
        <w:t xml:space="preserve">bjednateli do 2 pracovních dnů od obdržení žádosti </w:t>
      </w:r>
      <w:r w:rsidR="00386FFE">
        <w:rPr>
          <w:rFonts w:cs="Arial"/>
          <w:sz w:val="20"/>
          <w:szCs w:val="20"/>
        </w:rPr>
        <w:t>O</w:t>
      </w:r>
      <w:r w:rsidRPr="0CF728EE">
        <w:rPr>
          <w:rFonts w:cs="Arial"/>
          <w:sz w:val="20"/>
          <w:szCs w:val="20"/>
        </w:rPr>
        <w:t xml:space="preserve">bjednatele. Objednatel je oprávněn požádat </w:t>
      </w:r>
      <w:r w:rsidR="00C40929">
        <w:rPr>
          <w:rFonts w:cs="Arial"/>
          <w:sz w:val="20"/>
          <w:szCs w:val="20"/>
        </w:rPr>
        <w:t>Z</w:t>
      </w:r>
      <w:r w:rsidRPr="0CF728EE">
        <w:rPr>
          <w:rFonts w:cs="Arial"/>
          <w:sz w:val="20"/>
          <w:szCs w:val="20"/>
        </w:rPr>
        <w:t>hotovitele o předložení průběžně vedeného seznamu poddodavatelů kdykoliv, a to i opakovaně.</w:t>
      </w:r>
    </w:p>
    <w:p w14:paraId="39E851A1" w14:textId="0C924173" w:rsidR="001E6CEE" w:rsidRDefault="001E6CEE" w:rsidP="006D64E0">
      <w:pPr>
        <w:pStyle w:val="4sltext"/>
        <w:numPr>
          <w:ilvl w:val="1"/>
          <w:numId w:val="2"/>
        </w:numPr>
        <w:ind w:left="567" w:hanging="567"/>
        <w:rPr>
          <w:rFonts w:cs="Arial"/>
          <w:sz w:val="20"/>
          <w:szCs w:val="20"/>
        </w:rPr>
      </w:pPr>
      <w:r>
        <w:rPr>
          <w:rFonts w:cs="Arial"/>
          <w:sz w:val="20"/>
          <w:szCs w:val="20"/>
        </w:rPr>
        <w:t xml:space="preserve">Zhotovitel není oprávněn bez předchozího písemného souhlasu </w:t>
      </w:r>
      <w:r w:rsidR="00D80668">
        <w:rPr>
          <w:rFonts w:cs="Arial"/>
          <w:sz w:val="20"/>
          <w:szCs w:val="20"/>
        </w:rPr>
        <w:t>O</w:t>
      </w:r>
      <w:r>
        <w:rPr>
          <w:rFonts w:cs="Arial"/>
          <w:sz w:val="20"/>
          <w:szCs w:val="20"/>
        </w:rPr>
        <w:t>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2CCADC61" w14:textId="05319626" w:rsidR="00013307" w:rsidRPr="00013307" w:rsidRDefault="00013307" w:rsidP="0010153B">
      <w:pPr>
        <w:pStyle w:val="4sltext"/>
        <w:numPr>
          <w:ilvl w:val="1"/>
          <w:numId w:val="2"/>
        </w:numPr>
        <w:ind w:left="567" w:hanging="567"/>
        <w:rPr>
          <w:rFonts w:cs="Arial"/>
          <w:sz w:val="20"/>
          <w:szCs w:val="20"/>
        </w:rPr>
      </w:pPr>
      <w:r w:rsidRPr="00013307">
        <w:rPr>
          <w:rFonts w:cs="Arial"/>
          <w:sz w:val="20"/>
          <w:szCs w:val="20"/>
        </w:rPr>
        <w:lastRenderedPageBreak/>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8F29ED">
        <w:rPr>
          <w:rFonts w:cs="Arial"/>
          <w:sz w:val="20"/>
          <w:szCs w:val="20"/>
        </w:rPr>
        <w:t>5</w:t>
      </w:r>
      <w:r w:rsidRPr="00013307">
        <w:rPr>
          <w:rFonts w:cs="Arial"/>
          <w:sz w:val="20"/>
          <w:szCs w:val="20"/>
        </w:rPr>
        <w:t xml:space="preserve"> této  Smlouvy. </w:t>
      </w:r>
    </w:p>
    <w:p w14:paraId="7D752F9B" w14:textId="0278F5CB" w:rsidR="00013307" w:rsidRPr="00013307" w:rsidRDefault="00013307" w:rsidP="0010153B">
      <w:pPr>
        <w:pStyle w:val="4sltext"/>
        <w:numPr>
          <w:ilvl w:val="1"/>
          <w:numId w:val="2"/>
        </w:numPr>
        <w:ind w:left="567" w:hanging="567"/>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A84F21">
        <w:rPr>
          <w:rFonts w:cs="Arial"/>
          <w:sz w:val="20"/>
          <w:szCs w:val="20"/>
        </w:rPr>
        <w:t>5</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10153B">
      <w:pPr>
        <w:pStyle w:val="4sltext"/>
        <w:numPr>
          <w:ilvl w:val="1"/>
          <w:numId w:val="2"/>
        </w:numPr>
        <w:ind w:left="567" w:hanging="567"/>
        <w:rPr>
          <w:rFonts w:cs="Arial"/>
          <w:sz w:val="20"/>
          <w:szCs w:val="20"/>
        </w:rPr>
      </w:pPr>
      <w:r w:rsidRPr="00013307">
        <w:rPr>
          <w:rFonts w:cs="Arial"/>
          <w:sz w:val="20"/>
          <w:szCs w:val="20"/>
        </w:rPr>
        <w:t xml:space="preserve">Zhotovitel prohlašuje, že veřejný funkcionář uvedený v </w:t>
      </w:r>
      <w:proofErr w:type="spellStart"/>
      <w:r w:rsidRPr="00013307">
        <w:rPr>
          <w:rFonts w:cs="Arial"/>
          <w:sz w:val="20"/>
          <w:szCs w:val="20"/>
        </w:rPr>
        <w:t>ust</w:t>
      </w:r>
      <w:proofErr w:type="spellEnd"/>
      <w:r w:rsidRPr="00013307">
        <w:rPr>
          <w:rFonts w:cs="Arial"/>
          <w:sz w:val="20"/>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013307">
        <w:rPr>
          <w:rFonts w:cs="Arial"/>
          <w:sz w:val="20"/>
          <w:szCs w:val="20"/>
        </w:rPr>
        <w:t>ust</w:t>
      </w:r>
      <w:proofErr w:type="spellEnd"/>
      <w:r w:rsidRPr="00013307">
        <w:rPr>
          <w:rFonts w:cs="Arial"/>
          <w:sz w:val="20"/>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10153B">
      <w:pPr>
        <w:pStyle w:val="4sltext"/>
        <w:numPr>
          <w:ilvl w:val="1"/>
          <w:numId w:val="2"/>
        </w:numPr>
        <w:ind w:left="567" w:hanging="567"/>
        <w:rPr>
          <w:rFonts w:cs="Arial"/>
          <w:sz w:val="20"/>
          <w:szCs w:val="20"/>
        </w:rPr>
      </w:pPr>
      <w:r w:rsidRPr="00013307">
        <w:rPr>
          <w:rFonts w:cs="Arial"/>
          <w:sz w:val="20"/>
          <w:szCs w:val="20"/>
        </w:rPr>
        <w:t xml:space="preserve">Pokud po uzavření této smlouvy veřejný funkcionář uvedený v </w:t>
      </w:r>
      <w:proofErr w:type="spellStart"/>
      <w:r w:rsidRPr="00013307">
        <w:rPr>
          <w:rFonts w:cs="Arial"/>
          <w:sz w:val="20"/>
          <w:szCs w:val="20"/>
        </w:rPr>
        <w:t>ust</w:t>
      </w:r>
      <w:proofErr w:type="spellEnd"/>
      <w:r w:rsidRPr="00013307">
        <w:rPr>
          <w:rFonts w:cs="Arial"/>
          <w:sz w:val="20"/>
          <w:szCs w:val="20"/>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10153B">
      <w:pPr>
        <w:pStyle w:val="4sltext"/>
        <w:numPr>
          <w:ilvl w:val="1"/>
          <w:numId w:val="2"/>
        </w:numPr>
        <w:ind w:left="567" w:hanging="567"/>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F92D1D">
      <w:pPr>
        <w:pStyle w:val="4sltext"/>
        <w:numPr>
          <w:ilvl w:val="1"/>
          <w:numId w:val="2"/>
        </w:numPr>
        <w:ind w:left="567" w:hanging="567"/>
        <w:rPr>
          <w:rFonts w:cs="Arial"/>
          <w:sz w:val="20"/>
          <w:szCs w:val="20"/>
        </w:rPr>
      </w:pPr>
      <w:r w:rsidRPr="00013307">
        <w:rPr>
          <w:rFonts w:cs="Arial"/>
          <w:sz w:val="20"/>
          <w:szCs w:val="2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013307">
        <w:rPr>
          <w:rFonts w:cs="Arial"/>
          <w:sz w:val="20"/>
          <w:szCs w:val="20"/>
        </w:rPr>
        <w:t>ust</w:t>
      </w:r>
      <w:proofErr w:type="spellEnd"/>
      <w:r w:rsidRPr="00013307">
        <w:rPr>
          <w:rFonts w:cs="Arial"/>
          <w:sz w:val="20"/>
          <w:szCs w:val="20"/>
        </w:rPr>
        <w:t>. § 2 odst. 1 písm. c) ZSZ.</w:t>
      </w:r>
    </w:p>
    <w:p w14:paraId="010BA829" w14:textId="77777777" w:rsidR="00013307" w:rsidRPr="00013307" w:rsidRDefault="00013307" w:rsidP="00F92D1D">
      <w:pPr>
        <w:pStyle w:val="4sltext"/>
        <w:numPr>
          <w:ilvl w:val="1"/>
          <w:numId w:val="2"/>
        </w:numPr>
        <w:ind w:left="567" w:hanging="567"/>
        <w:rPr>
          <w:rFonts w:cs="Arial"/>
          <w:sz w:val="20"/>
          <w:szCs w:val="20"/>
        </w:rPr>
      </w:pPr>
      <w:r w:rsidRPr="00013307">
        <w:rPr>
          <w:rFonts w:cs="Arial"/>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013307">
        <w:rPr>
          <w:rFonts w:cs="Arial"/>
          <w:sz w:val="20"/>
          <w:szCs w:val="20"/>
        </w:rPr>
        <w:t>ust</w:t>
      </w:r>
      <w:proofErr w:type="spellEnd"/>
      <w:r w:rsidRPr="00013307">
        <w:rPr>
          <w:rFonts w:cs="Arial"/>
          <w:sz w:val="20"/>
          <w:szCs w:val="20"/>
        </w:rPr>
        <w: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F92D1D">
      <w:pPr>
        <w:pStyle w:val="4sltext"/>
        <w:numPr>
          <w:ilvl w:val="1"/>
          <w:numId w:val="2"/>
        </w:numPr>
        <w:ind w:left="567" w:hanging="567"/>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F92D1D">
      <w:pPr>
        <w:pStyle w:val="4sltext"/>
        <w:numPr>
          <w:ilvl w:val="1"/>
          <w:numId w:val="2"/>
        </w:numPr>
        <w:ind w:left="567" w:hanging="567"/>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lastRenderedPageBreak/>
        <w:t>Závěrečné ustanovení</w:t>
      </w:r>
    </w:p>
    <w:p w14:paraId="1B2841DA" w14:textId="7A72F631"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w:t>
      </w:r>
      <w:r w:rsidR="00B2735E">
        <w:rPr>
          <w:sz w:val="20"/>
          <w:szCs w:val="20"/>
        </w:rPr>
        <w:t>Z</w:t>
      </w:r>
      <w:r>
        <w:rPr>
          <w:sz w:val="20"/>
          <w:szCs w:val="20"/>
        </w:rPr>
        <w:t>hotovitele, nebo jiná ustanovení, která nejsou v souladu s touto smlouvou</w:t>
      </w:r>
      <w:r w:rsidRPr="00927565">
        <w:rPr>
          <w:sz w:val="20"/>
          <w:szCs w:val="20"/>
        </w:rPr>
        <w:t>, se pro účinnost této smlouvy neaplikují</w:t>
      </w:r>
      <w:r>
        <w:rPr>
          <w:sz w:val="20"/>
          <w:szCs w:val="20"/>
        </w:rPr>
        <w:t>.</w:t>
      </w:r>
    </w:p>
    <w:p w14:paraId="5494F670" w14:textId="02A009FA" w:rsidR="00C85E89" w:rsidRPr="00B160A2" w:rsidRDefault="00C85E89" w:rsidP="00B160A2">
      <w:pPr>
        <w:pStyle w:val="4sltext"/>
        <w:numPr>
          <w:ilvl w:val="1"/>
          <w:numId w:val="2"/>
        </w:numPr>
        <w:ind w:left="567" w:hanging="567"/>
        <w:rPr>
          <w:sz w:val="20"/>
          <w:szCs w:val="20"/>
        </w:rPr>
      </w:pPr>
      <w:r w:rsidRPr="00B160A2">
        <w:rPr>
          <w:sz w:val="20"/>
          <w:szCs w:val="20"/>
        </w:rPr>
        <w:t xml:space="preserve">Smluvní strany se dohodly, že uveřejnění smlouvy včetně jejich případných dodatků v registru smluv zajistí </w:t>
      </w:r>
      <w:r w:rsidR="00386FFE">
        <w:rPr>
          <w:sz w:val="20"/>
          <w:szCs w:val="20"/>
        </w:rPr>
        <w:t>O</w:t>
      </w:r>
      <w:r w:rsidRPr="00B160A2">
        <w:rPr>
          <w:sz w:val="20"/>
          <w:szCs w:val="20"/>
        </w:rPr>
        <w:t xml:space="preserve">bjednatel. V případě, že smlouva nebude v registru smluv ze strany </w:t>
      </w:r>
      <w:r w:rsidR="00F0504F">
        <w:rPr>
          <w:sz w:val="20"/>
          <w:szCs w:val="20"/>
        </w:rPr>
        <w:t>O</w:t>
      </w:r>
      <w:r w:rsidRPr="00B160A2">
        <w:rPr>
          <w:sz w:val="20"/>
          <w:szCs w:val="20"/>
        </w:rPr>
        <w:t xml:space="preserve">bjednatele uveřejněna ve lhůtě a ve formátu dle zákona o registru smluv, je </w:t>
      </w:r>
      <w:r w:rsidR="00B2735E">
        <w:rPr>
          <w:sz w:val="20"/>
          <w:szCs w:val="20"/>
        </w:rPr>
        <w:t>Z</w:t>
      </w:r>
      <w:r w:rsidRPr="00B160A2">
        <w:rPr>
          <w:sz w:val="20"/>
          <w:szCs w:val="20"/>
        </w:rPr>
        <w:t xml:space="preserve">hotovitel  oprávněn vyzvat písemně </w:t>
      </w:r>
      <w:r w:rsidR="00386FFE">
        <w:rPr>
          <w:sz w:val="20"/>
          <w:szCs w:val="20"/>
        </w:rPr>
        <w:t>O</w:t>
      </w:r>
      <w:r w:rsidRPr="00B160A2">
        <w:rPr>
          <w:sz w:val="20"/>
          <w:szCs w:val="20"/>
        </w:rPr>
        <w:t xml:space="preserve">bjednatele  ke zjednání nápravy. Zhotovitel  se podpisem smlouvy tímto vzdává možnosti sám ve smyslu ustanovení § 5 zákona o registru smluv uveřejnit smlouvu v registru smluv či již uveřejněnou smlouvu opravit. V případě porušení zákazu uveřejnění či opravy smlouvy v registru smluv ze strany </w:t>
      </w:r>
      <w:r w:rsidR="00B2735E">
        <w:rPr>
          <w:sz w:val="20"/>
          <w:szCs w:val="20"/>
        </w:rPr>
        <w:t>Z</w:t>
      </w:r>
      <w:r w:rsidRPr="00B160A2">
        <w:rPr>
          <w:sz w:val="20"/>
          <w:szCs w:val="20"/>
        </w:rPr>
        <w:t xml:space="preserve">hotovitele je </w:t>
      </w:r>
      <w:r w:rsidR="00386FFE">
        <w:rPr>
          <w:sz w:val="20"/>
          <w:szCs w:val="20"/>
        </w:rPr>
        <w:t>O</w:t>
      </w:r>
      <w:r w:rsidRPr="00B160A2">
        <w:rPr>
          <w:sz w:val="20"/>
          <w:szCs w:val="20"/>
        </w:rPr>
        <w:t xml:space="preserve">bjednatel  oprávněn požadovat po </w:t>
      </w:r>
      <w:r w:rsidR="00B2735E">
        <w:rPr>
          <w:sz w:val="20"/>
          <w:szCs w:val="20"/>
        </w:rPr>
        <w:t>Z</w:t>
      </w:r>
      <w:r w:rsidRPr="00B160A2">
        <w:rPr>
          <w:sz w:val="20"/>
          <w:szCs w:val="20"/>
        </w:rPr>
        <w:t>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5" w:history="1">
        <w:r w:rsidRPr="00922D8B">
          <w:rPr>
            <w:rStyle w:val="Hypertextovodkaz"/>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6" w:history="1">
        <w:r w:rsidRPr="004C0252">
          <w:rPr>
            <w:rStyle w:val="Hypertextovodkaz"/>
            <w:sz w:val="20"/>
            <w:szCs w:val="20"/>
          </w:rPr>
          <w:t>https://www.ceproas.cz/vyberova-rizeni</w:t>
        </w:r>
      </w:hyperlink>
      <w:r w:rsidRPr="00B160A2">
        <w:rPr>
          <w:sz w:val="20"/>
          <w:szCs w:val="20"/>
        </w:rPr>
        <w:t xml:space="preserve"> a etické zásady, obsažené v Etickém kodexu.</w:t>
      </w:r>
    </w:p>
    <w:p w14:paraId="6AE4F26C" w14:textId="3573AC85"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7" w:history="1">
        <w:r w:rsidRPr="004C0252">
          <w:rPr>
            <w:rStyle w:val="Hypertextovodkaz"/>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18C2FCB2" w14:textId="77777777" w:rsidR="00C90A69" w:rsidRPr="00981173" w:rsidRDefault="00C90A69" w:rsidP="00F92D1D">
      <w:pPr>
        <w:pStyle w:val="4sltext"/>
        <w:numPr>
          <w:ilvl w:val="1"/>
          <w:numId w:val="2"/>
        </w:numPr>
        <w:ind w:left="567" w:hanging="567"/>
        <w:rPr>
          <w:rFonts w:cs="Arial"/>
          <w:bCs/>
        </w:rPr>
      </w:pPr>
      <w:permStart w:id="1402210929" w:edGrp="everyone"/>
      <w:r w:rsidRPr="00F92D1D">
        <w:rPr>
          <w:rFonts w:cs="Arial"/>
          <w:bCs/>
          <w:sz w:val="20"/>
          <w:szCs w:val="20"/>
        </w:rPr>
        <w:lastRenderedPageBreak/>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B650099" w14:textId="77777777" w:rsidR="00C90A69" w:rsidRDefault="00C90A69" w:rsidP="00C90A69">
      <w:pPr>
        <w:pStyle w:val="01-ODST-2"/>
        <w:tabs>
          <w:tab w:val="clear" w:pos="567"/>
          <w:tab w:val="clear" w:pos="1080"/>
          <w:tab w:val="left" w:pos="709"/>
        </w:tabs>
        <w:ind w:left="709" w:firstLine="0"/>
        <w:rPr>
          <w:rFonts w:cs="Arial"/>
        </w:rPr>
      </w:pPr>
      <w:r>
        <w:rPr>
          <w:rFonts w:cs="Arial"/>
        </w:rPr>
        <w:t>Alternativně</w:t>
      </w:r>
    </w:p>
    <w:p w14:paraId="3CD4AF72" w14:textId="77777777" w:rsidR="00C90A69" w:rsidRPr="00981173" w:rsidRDefault="00C90A69" w:rsidP="00F92D1D">
      <w:pPr>
        <w:pStyle w:val="4sltext"/>
        <w:numPr>
          <w:ilvl w:val="1"/>
          <w:numId w:val="2"/>
        </w:numPr>
        <w:ind w:left="567" w:hanging="567"/>
        <w:rPr>
          <w:rFonts w:cs="Arial"/>
          <w:bCs/>
        </w:rPr>
      </w:pPr>
      <w:r w:rsidRPr="00F92D1D">
        <w:rPr>
          <w:rFonts w:cs="Arial"/>
          <w:bCs/>
          <w:sz w:val="20"/>
          <w:szCs w:val="20"/>
        </w:rPr>
        <w:t>Tato Smlouva byla Smluvními stranami podepsána písemně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ermEnd w:id="1402210929"/>
    <w:p w14:paraId="42E69FB1" w14:textId="77777777" w:rsidR="00992BE6" w:rsidRPr="000C6AD6" w:rsidRDefault="005D7663" w:rsidP="00F92D1D">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D8C753" w14:textId="42D55B6F" w:rsidR="00F874B3" w:rsidRDefault="00F874B3" w:rsidP="00680279">
      <w:pPr>
        <w:rPr>
          <w:rFonts w:ascii="Arial" w:hAnsi="Arial" w:cs="Arial"/>
          <w:i/>
        </w:rPr>
      </w:pPr>
    </w:p>
    <w:p w14:paraId="116F6571" w14:textId="08C341B4" w:rsidR="00680279" w:rsidRPr="002B7E4B" w:rsidRDefault="004A5864" w:rsidP="002B7E4B">
      <w:pPr>
        <w:jc w:val="both"/>
        <w:rPr>
          <w:rFonts w:ascii="Arial" w:hAnsi="Arial" w:cs="Arial"/>
          <w:i/>
        </w:rPr>
      </w:pPr>
      <w:r w:rsidRPr="002B7E4B">
        <w:rPr>
          <w:rFonts w:ascii="Arial" w:hAnsi="Arial" w:cs="Arial"/>
          <w:i/>
        </w:rPr>
        <w:t xml:space="preserve">Příloha č. 1a:    </w:t>
      </w:r>
      <w:r w:rsidR="003829AF">
        <w:rPr>
          <w:rFonts w:ascii="Arial" w:hAnsi="Arial" w:cs="Arial"/>
          <w:i/>
        </w:rPr>
        <w:t xml:space="preserve">  </w:t>
      </w:r>
      <w:r w:rsidR="00680279" w:rsidRPr="002B7E4B">
        <w:rPr>
          <w:rFonts w:ascii="Arial" w:hAnsi="Arial" w:cs="Arial"/>
          <w:i/>
        </w:rPr>
        <w:t>Projektová dokumentace ve stupni pro provedení stavby FVE Cerekvice nad Bystřicí</w:t>
      </w:r>
    </w:p>
    <w:p w14:paraId="7993667B" w14:textId="0C04D1CC" w:rsidR="00680279" w:rsidRPr="002B7E4B" w:rsidRDefault="00680279" w:rsidP="002B7E4B">
      <w:pPr>
        <w:jc w:val="both"/>
        <w:rPr>
          <w:rFonts w:ascii="Arial" w:hAnsi="Arial" w:cs="Arial"/>
          <w:i/>
        </w:rPr>
      </w:pPr>
      <w:r w:rsidRPr="002B7E4B">
        <w:rPr>
          <w:rFonts w:ascii="Arial" w:hAnsi="Arial" w:cs="Arial"/>
          <w:i/>
        </w:rPr>
        <w:t xml:space="preserve">Příloha č. </w:t>
      </w:r>
      <w:r w:rsidR="00FD63E6" w:rsidRPr="002B7E4B">
        <w:rPr>
          <w:rFonts w:ascii="Arial" w:hAnsi="Arial" w:cs="Arial"/>
          <w:i/>
        </w:rPr>
        <w:t>1</w:t>
      </w:r>
      <w:r w:rsidRPr="002B7E4B">
        <w:rPr>
          <w:rFonts w:ascii="Arial" w:hAnsi="Arial" w:cs="Arial"/>
          <w:i/>
        </w:rPr>
        <w:t>b:</w:t>
      </w:r>
      <w:r w:rsidRPr="002B7E4B">
        <w:rPr>
          <w:rFonts w:ascii="Arial" w:hAnsi="Arial" w:cs="Arial"/>
          <w:i/>
        </w:rPr>
        <w:tab/>
        <w:t xml:space="preserve"> </w:t>
      </w:r>
      <w:r w:rsidR="003829AF">
        <w:rPr>
          <w:rFonts w:ascii="Arial" w:hAnsi="Arial" w:cs="Arial"/>
          <w:i/>
        </w:rPr>
        <w:t xml:space="preserve"> </w:t>
      </w:r>
      <w:r w:rsidRPr="002B7E4B">
        <w:rPr>
          <w:rFonts w:ascii="Arial" w:hAnsi="Arial" w:cs="Arial"/>
          <w:i/>
        </w:rPr>
        <w:t>Projektová dokumentace ve stupni pro provedení stavby FVE Potěhy</w:t>
      </w:r>
    </w:p>
    <w:p w14:paraId="26CF72FF" w14:textId="412BB020" w:rsidR="00680279" w:rsidRPr="002B7E4B" w:rsidRDefault="00680279" w:rsidP="002B7E4B">
      <w:pPr>
        <w:jc w:val="both"/>
        <w:rPr>
          <w:rFonts w:ascii="Arial" w:hAnsi="Arial" w:cs="Arial"/>
          <w:i/>
        </w:rPr>
      </w:pPr>
      <w:r w:rsidRPr="002B7E4B">
        <w:rPr>
          <w:rFonts w:ascii="Arial" w:hAnsi="Arial" w:cs="Arial"/>
          <w:i/>
        </w:rPr>
        <w:t xml:space="preserve">Příloha č. </w:t>
      </w:r>
      <w:r w:rsidR="004A5864" w:rsidRPr="002B7E4B">
        <w:rPr>
          <w:rFonts w:ascii="Arial" w:hAnsi="Arial" w:cs="Arial"/>
          <w:i/>
        </w:rPr>
        <w:t>1</w:t>
      </w:r>
      <w:r w:rsidRPr="002B7E4B">
        <w:rPr>
          <w:rFonts w:ascii="Arial" w:hAnsi="Arial" w:cs="Arial"/>
          <w:i/>
        </w:rPr>
        <w:t>c:</w:t>
      </w:r>
      <w:r w:rsidRPr="002B7E4B">
        <w:rPr>
          <w:rFonts w:ascii="Arial" w:hAnsi="Arial" w:cs="Arial"/>
          <w:i/>
        </w:rPr>
        <w:tab/>
      </w:r>
      <w:r w:rsidR="003829AF">
        <w:rPr>
          <w:rFonts w:ascii="Arial" w:hAnsi="Arial" w:cs="Arial"/>
          <w:i/>
        </w:rPr>
        <w:t xml:space="preserve">  </w:t>
      </w:r>
      <w:r w:rsidRPr="002B7E4B">
        <w:rPr>
          <w:rFonts w:ascii="Arial" w:hAnsi="Arial" w:cs="Arial"/>
          <w:i/>
        </w:rPr>
        <w:t>Projektová dokumentace ve stupni pro provedení stavby FVE Loukov</w:t>
      </w:r>
    </w:p>
    <w:p w14:paraId="3CE4E470" w14:textId="3687940F"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3829AF">
        <w:rPr>
          <w:rFonts w:ascii="Arial" w:hAnsi="Arial" w:cs="Arial"/>
          <w:i/>
        </w:rPr>
        <w:t xml:space="preserve">  </w:t>
      </w:r>
      <w:r w:rsidR="002003A1">
        <w:rPr>
          <w:rFonts w:ascii="Arial" w:hAnsi="Arial" w:cs="Arial"/>
          <w:i/>
        </w:rPr>
        <w:t>Nabídka</w:t>
      </w:r>
      <w:r w:rsidR="002B7E4B">
        <w:rPr>
          <w:rFonts w:ascii="Arial" w:hAnsi="Arial" w:cs="Arial"/>
          <w:i/>
        </w:rPr>
        <w:t xml:space="preserve"> Z</w:t>
      </w:r>
      <w:r w:rsidR="002003A1">
        <w:rPr>
          <w:rFonts w:ascii="Arial" w:hAnsi="Arial" w:cs="Arial"/>
          <w:i/>
        </w:rPr>
        <w:t>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2FB1C4DF" w14:textId="40AB07B2" w:rsidR="00B00827" w:rsidRPr="00B00827" w:rsidRDefault="00B00827" w:rsidP="00B00827">
      <w:pPr>
        <w:jc w:val="both"/>
        <w:rPr>
          <w:rFonts w:ascii="Arial" w:hAnsi="Arial" w:cs="Arial"/>
          <w:i/>
        </w:rPr>
      </w:pPr>
      <w:r w:rsidRPr="00B00827">
        <w:rPr>
          <w:rFonts w:ascii="Arial" w:hAnsi="Arial" w:cs="Arial"/>
          <w:i/>
        </w:rPr>
        <w:t xml:space="preserve">Příloha č. </w:t>
      </w:r>
      <w:r w:rsidR="004F3453">
        <w:rPr>
          <w:rFonts w:ascii="Arial" w:hAnsi="Arial" w:cs="Arial"/>
          <w:i/>
        </w:rPr>
        <w:t>3</w:t>
      </w:r>
      <w:r w:rsidRPr="00B00827">
        <w:rPr>
          <w:rFonts w:ascii="Arial" w:hAnsi="Arial" w:cs="Arial"/>
          <w:i/>
        </w:rPr>
        <w:t xml:space="preserve">: </w:t>
      </w:r>
      <w:r w:rsidR="009669F0">
        <w:rPr>
          <w:rFonts w:ascii="Arial" w:hAnsi="Arial" w:cs="Arial"/>
          <w:i/>
        </w:rPr>
        <w:tab/>
      </w:r>
      <w:r w:rsidR="003829AF">
        <w:rPr>
          <w:rFonts w:ascii="Arial" w:hAnsi="Arial" w:cs="Arial"/>
          <w:i/>
        </w:rPr>
        <w:t xml:space="preserve">  </w:t>
      </w:r>
      <w:r w:rsidRPr="00B00827">
        <w:rPr>
          <w:rFonts w:ascii="Arial" w:hAnsi="Arial" w:cs="Arial"/>
          <w:i/>
        </w:rPr>
        <w:t xml:space="preserve">Čestné prohlášení o neexistenci střetu zájmů a pravdivosti údajů o skutečném majiteli </w:t>
      </w:r>
    </w:p>
    <w:p w14:paraId="30D05022" w14:textId="1CC7189E" w:rsidR="00B00827" w:rsidRDefault="00B00827" w:rsidP="0CF728EE">
      <w:pPr>
        <w:jc w:val="both"/>
        <w:rPr>
          <w:rFonts w:ascii="Arial" w:hAnsi="Arial" w:cs="Arial"/>
          <w:i/>
          <w:iCs/>
        </w:rPr>
      </w:pPr>
      <w:r w:rsidRPr="0CF728EE">
        <w:rPr>
          <w:rFonts w:ascii="Arial" w:hAnsi="Arial" w:cs="Arial"/>
          <w:i/>
          <w:iCs/>
        </w:rPr>
        <w:t xml:space="preserve">Příloha č. </w:t>
      </w:r>
      <w:r w:rsidR="004F3453" w:rsidRPr="0CF728EE">
        <w:rPr>
          <w:rFonts w:ascii="Arial" w:hAnsi="Arial" w:cs="Arial"/>
          <w:i/>
          <w:iCs/>
        </w:rPr>
        <w:t>4</w:t>
      </w:r>
      <w:r w:rsidRPr="0CF728EE">
        <w:rPr>
          <w:rFonts w:ascii="Arial" w:hAnsi="Arial" w:cs="Arial"/>
          <w:i/>
          <w:iCs/>
        </w:rPr>
        <w:t xml:space="preserve">: </w:t>
      </w:r>
      <w:r>
        <w:tab/>
      </w:r>
      <w:r w:rsidR="003829AF">
        <w:t xml:space="preserve">  </w:t>
      </w:r>
      <w:r w:rsidRPr="0CF728EE">
        <w:rPr>
          <w:rFonts w:ascii="Arial" w:hAnsi="Arial" w:cs="Arial"/>
          <w:i/>
          <w:iCs/>
        </w:rPr>
        <w:t>Čestné prohlášení sociálně odpovědné zadávání</w:t>
      </w:r>
    </w:p>
    <w:p w14:paraId="207D587C" w14:textId="2EF0BAC4" w:rsidR="00B00827" w:rsidRDefault="00B00827" w:rsidP="00B00827">
      <w:pPr>
        <w:jc w:val="both"/>
        <w:rPr>
          <w:rFonts w:ascii="Arial" w:hAnsi="Arial" w:cs="Arial"/>
          <w:i/>
        </w:rPr>
      </w:pPr>
      <w:r w:rsidRPr="00B00827">
        <w:rPr>
          <w:rFonts w:ascii="Arial" w:hAnsi="Arial" w:cs="Arial"/>
          <w:i/>
        </w:rPr>
        <w:t xml:space="preserve">Příloha č. </w:t>
      </w:r>
      <w:r w:rsidR="004F3453">
        <w:rPr>
          <w:rFonts w:ascii="Arial" w:hAnsi="Arial" w:cs="Arial"/>
          <w:i/>
        </w:rPr>
        <w:t>5</w:t>
      </w:r>
      <w:r w:rsidRPr="00B00827">
        <w:rPr>
          <w:rFonts w:ascii="Arial" w:hAnsi="Arial" w:cs="Arial"/>
          <w:i/>
        </w:rPr>
        <w:t xml:space="preserve">: </w:t>
      </w:r>
      <w:r w:rsidR="009669F0">
        <w:rPr>
          <w:rFonts w:ascii="Arial" w:hAnsi="Arial" w:cs="Arial"/>
          <w:i/>
        </w:rPr>
        <w:tab/>
      </w:r>
      <w:r w:rsidR="003829AF">
        <w:rPr>
          <w:rFonts w:ascii="Arial" w:hAnsi="Arial" w:cs="Arial"/>
          <w:i/>
        </w:rPr>
        <w:t xml:space="preserve">  </w:t>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End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End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0A0D4002" w14:textId="6C20277E" w:rsidR="00F33390" w:rsidRDefault="00606007" w:rsidP="009F570C">
      <w:pPr>
        <w:spacing w:line="240" w:lineRule="atLeast"/>
      </w:pPr>
      <w:r w:rsidRPr="00606007">
        <w:rPr>
          <w:rFonts w:ascii="Arial" w:hAnsi="Arial" w:cs="Arial"/>
        </w:rPr>
        <w:t xml:space="preserve">                                                                                               </w:t>
      </w:r>
    </w:p>
    <w:sectPr w:rsidR="00F33390">
      <w:footerReference w:type="default" r:id="rId18"/>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41EA" w14:textId="77777777" w:rsidR="00CF5F36" w:rsidRDefault="00CF5F36">
      <w:r>
        <w:separator/>
      </w:r>
    </w:p>
  </w:endnote>
  <w:endnote w:type="continuationSeparator" w:id="0">
    <w:p w14:paraId="29B8CB78" w14:textId="77777777" w:rsidR="00CF5F36" w:rsidRDefault="00CF5F36">
      <w:r>
        <w:continuationSeparator/>
      </w:r>
    </w:p>
  </w:endnote>
  <w:endnote w:type="continuationNotice" w:id="1">
    <w:p w14:paraId="2A1C8395" w14:textId="77777777" w:rsidR="00CF5F36" w:rsidRDefault="00CF5F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Zpat"/>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80996" w14:textId="77777777" w:rsidR="00CF5F36" w:rsidRDefault="00CF5F36">
      <w:r>
        <w:separator/>
      </w:r>
    </w:p>
  </w:footnote>
  <w:footnote w:type="continuationSeparator" w:id="0">
    <w:p w14:paraId="65AFDE4E" w14:textId="77777777" w:rsidR="00CF5F36" w:rsidRDefault="00CF5F36">
      <w:r>
        <w:continuationSeparator/>
      </w:r>
    </w:p>
  </w:footnote>
  <w:footnote w:type="continuationNotice" w:id="1">
    <w:p w14:paraId="6ADBF8D5" w14:textId="77777777" w:rsidR="00CF5F36" w:rsidRDefault="00CF5F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A4810"/>
    <w:multiLevelType w:val="hybridMultilevel"/>
    <w:tmpl w:val="66A8C384"/>
    <w:lvl w:ilvl="0" w:tplc="005E95A6">
      <w:start w:val="1"/>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A1D55"/>
    <w:multiLevelType w:val="multilevel"/>
    <w:tmpl w:val="0AEA2D08"/>
    <w:lvl w:ilvl="0">
      <w:start w:val="4"/>
      <w:numFmt w:val="decimal"/>
      <w:lvlText w:val="%1."/>
      <w:lvlJc w:val="left"/>
      <w:pPr>
        <w:ind w:left="495" w:hanging="495"/>
      </w:pPr>
      <w:rPr>
        <w:rFonts w:hint="default"/>
      </w:rPr>
    </w:lvl>
    <w:lvl w:ilvl="1">
      <w:start w:val="1"/>
      <w:numFmt w:val="decimal"/>
      <w:lvlText w:val="%1.%2."/>
      <w:lvlJc w:val="left"/>
      <w:pPr>
        <w:ind w:left="1062" w:hanging="49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96B2B3F"/>
    <w:multiLevelType w:val="hybridMultilevel"/>
    <w:tmpl w:val="01462D4A"/>
    <w:lvl w:ilvl="0" w:tplc="7E6ED224">
      <w:start w:val="1"/>
      <w:numFmt w:val="lowerLetter"/>
      <w:lvlText w:val="%1)"/>
      <w:lvlJc w:val="left"/>
      <w:pPr>
        <w:ind w:left="927" w:hanging="360"/>
      </w:pPr>
      <w:rPr>
        <w:rFonts w:hint="default"/>
      </w:rPr>
    </w:lvl>
    <w:lvl w:ilvl="1" w:tplc="0405001B">
      <w:start w:val="1"/>
      <w:numFmt w:val="low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3414E28"/>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DC540D"/>
    <w:multiLevelType w:val="hybridMultilevel"/>
    <w:tmpl w:val="A2AE55CC"/>
    <w:lvl w:ilvl="0" w:tplc="1AC42F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3"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5"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7"/>
  </w:num>
  <w:num w:numId="3" w16cid:durableId="44566417">
    <w:abstractNumId w:val="8"/>
  </w:num>
  <w:num w:numId="4" w16cid:durableId="823280369">
    <w:abstractNumId w:val="4"/>
  </w:num>
  <w:num w:numId="5" w16cid:durableId="1070739163">
    <w:abstractNumId w:val="26"/>
  </w:num>
  <w:num w:numId="6" w16cid:durableId="465660130">
    <w:abstractNumId w:val="27"/>
  </w:num>
  <w:num w:numId="7" w16cid:durableId="1322077749">
    <w:abstractNumId w:val="12"/>
  </w:num>
  <w:num w:numId="8" w16cid:durableId="554197771">
    <w:abstractNumId w:val="24"/>
  </w:num>
  <w:num w:numId="9" w16cid:durableId="1373924094">
    <w:abstractNumId w:val="13"/>
  </w:num>
  <w:num w:numId="10" w16cid:durableId="1163738754">
    <w:abstractNumId w:val="21"/>
  </w:num>
  <w:num w:numId="11" w16cid:durableId="997922747">
    <w:abstractNumId w:val="22"/>
  </w:num>
  <w:num w:numId="12" w16cid:durableId="1082294081">
    <w:abstractNumId w:val="6"/>
  </w:num>
  <w:num w:numId="13" w16cid:durableId="1793936635">
    <w:abstractNumId w:val="23"/>
  </w:num>
  <w:num w:numId="14" w16cid:durableId="19206059">
    <w:abstractNumId w:val="10"/>
  </w:num>
  <w:num w:numId="15" w16cid:durableId="268782645">
    <w:abstractNumId w:val="14"/>
  </w:num>
  <w:num w:numId="16" w16cid:durableId="1539733443">
    <w:abstractNumId w:val="5"/>
  </w:num>
  <w:num w:numId="17" w16cid:durableId="1102993784">
    <w:abstractNumId w:val="15"/>
  </w:num>
  <w:num w:numId="18" w16cid:durableId="1983998884">
    <w:abstractNumId w:val="18"/>
  </w:num>
  <w:num w:numId="19" w16cid:durableId="117379629">
    <w:abstractNumId w:val="17"/>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2"/>
  </w:num>
  <w:num w:numId="21" w16cid:durableId="1424842995">
    <w:abstractNumId w:val="20"/>
  </w:num>
  <w:num w:numId="22" w16cid:durableId="576937289">
    <w:abstractNumId w:val="3"/>
  </w:num>
  <w:num w:numId="23" w16cid:durableId="1588343005">
    <w:abstractNumId w:val="25"/>
  </w:num>
  <w:num w:numId="24" w16cid:durableId="414278279">
    <w:abstractNumId w:val="11"/>
  </w:num>
  <w:num w:numId="25" w16cid:durableId="1790583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20"/>
  </w:num>
  <w:num w:numId="27" w16cid:durableId="763843382">
    <w:abstractNumId w:val="19"/>
  </w:num>
  <w:num w:numId="28" w16cid:durableId="187330115">
    <w:abstractNumId w:val="20"/>
  </w:num>
  <w:num w:numId="29" w16cid:durableId="1097218294">
    <w:abstractNumId w:val="1"/>
  </w:num>
  <w:num w:numId="30" w16cid:durableId="667824822">
    <w:abstractNumId w:val="20"/>
  </w:num>
  <w:num w:numId="31" w16cid:durableId="299505599">
    <w:abstractNumId w:val="16"/>
  </w:num>
  <w:num w:numId="32" w16cid:durableId="2143960798">
    <w:abstractNumId w:val="9"/>
  </w:num>
  <w:num w:numId="33" w16cid:durableId="9441923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šková Lenka">
    <w15:presenceInfo w15:providerId="AD" w15:userId="S::lenka.hoskova@ceproas.cz::3186ba4a-d54b-4a51-8885-c4916933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1BFE"/>
    <w:rsid w:val="000022E1"/>
    <w:rsid w:val="00005CB5"/>
    <w:rsid w:val="00007812"/>
    <w:rsid w:val="000111E3"/>
    <w:rsid w:val="00013307"/>
    <w:rsid w:val="000158F2"/>
    <w:rsid w:val="00016D55"/>
    <w:rsid w:val="000177A7"/>
    <w:rsid w:val="00020648"/>
    <w:rsid w:val="00022296"/>
    <w:rsid w:val="00023981"/>
    <w:rsid w:val="00030DBD"/>
    <w:rsid w:val="00031DE5"/>
    <w:rsid w:val="000321B3"/>
    <w:rsid w:val="000324B6"/>
    <w:rsid w:val="00033B52"/>
    <w:rsid w:val="00033DE9"/>
    <w:rsid w:val="00045697"/>
    <w:rsid w:val="000474B1"/>
    <w:rsid w:val="00047CD9"/>
    <w:rsid w:val="00047CE5"/>
    <w:rsid w:val="00053AEA"/>
    <w:rsid w:val="0005478E"/>
    <w:rsid w:val="000559A2"/>
    <w:rsid w:val="00056E34"/>
    <w:rsid w:val="0005780F"/>
    <w:rsid w:val="000624B9"/>
    <w:rsid w:val="00062800"/>
    <w:rsid w:val="00063F08"/>
    <w:rsid w:val="000652CF"/>
    <w:rsid w:val="00066373"/>
    <w:rsid w:val="00072649"/>
    <w:rsid w:val="0007321F"/>
    <w:rsid w:val="000816A7"/>
    <w:rsid w:val="00081FEA"/>
    <w:rsid w:val="00085EFB"/>
    <w:rsid w:val="00090DB9"/>
    <w:rsid w:val="00092DD9"/>
    <w:rsid w:val="00095426"/>
    <w:rsid w:val="000A0726"/>
    <w:rsid w:val="000A1434"/>
    <w:rsid w:val="000A1917"/>
    <w:rsid w:val="000A37A2"/>
    <w:rsid w:val="000A4417"/>
    <w:rsid w:val="000A7E99"/>
    <w:rsid w:val="000B2E6C"/>
    <w:rsid w:val="000B33A9"/>
    <w:rsid w:val="000B3D64"/>
    <w:rsid w:val="000B4CF7"/>
    <w:rsid w:val="000B5512"/>
    <w:rsid w:val="000B5843"/>
    <w:rsid w:val="000B755C"/>
    <w:rsid w:val="000C06A4"/>
    <w:rsid w:val="000C3C3A"/>
    <w:rsid w:val="000C3F86"/>
    <w:rsid w:val="000C5CD5"/>
    <w:rsid w:val="000C628F"/>
    <w:rsid w:val="000C6AD6"/>
    <w:rsid w:val="000C7081"/>
    <w:rsid w:val="000D07CF"/>
    <w:rsid w:val="000D1812"/>
    <w:rsid w:val="000D7208"/>
    <w:rsid w:val="000D7ABC"/>
    <w:rsid w:val="000E081D"/>
    <w:rsid w:val="000E1D14"/>
    <w:rsid w:val="000E5941"/>
    <w:rsid w:val="000E6533"/>
    <w:rsid w:val="000E7D2C"/>
    <w:rsid w:val="0010153B"/>
    <w:rsid w:val="001062CA"/>
    <w:rsid w:val="00111F2F"/>
    <w:rsid w:val="00115B63"/>
    <w:rsid w:val="001163AF"/>
    <w:rsid w:val="00117567"/>
    <w:rsid w:val="001252C3"/>
    <w:rsid w:val="00127274"/>
    <w:rsid w:val="0013157D"/>
    <w:rsid w:val="00134CAC"/>
    <w:rsid w:val="00136DC9"/>
    <w:rsid w:val="00137721"/>
    <w:rsid w:val="00140A30"/>
    <w:rsid w:val="00140D4D"/>
    <w:rsid w:val="00142635"/>
    <w:rsid w:val="0014391E"/>
    <w:rsid w:val="001477B2"/>
    <w:rsid w:val="00157484"/>
    <w:rsid w:val="001600D9"/>
    <w:rsid w:val="00160602"/>
    <w:rsid w:val="00160E4B"/>
    <w:rsid w:val="00164A5B"/>
    <w:rsid w:val="00171C46"/>
    <w:rsid w:val="00174375"/>
    <w:rsid w:val="00174C53"/>
    <w:rsid w:val="001772F8"/>
    <w:rsid w:val="00177A29"/>
    <w:rsid w:val="00180002"/>
    <w:rsid w:val="00185D4F"/>
    <w:rsid w:val="00191626"/>
    <w:rsid w:val="001946A4"/>
    <w:rsid w:val="001979ED"/>
    <w:rsid w:val="00197C2B"/>
    <w:rsid w:val="001A0272"/>
    <w:rsid w:val="001A0543"/>
    <w:rsid w:val="001A3C3C"/>
    <w:rsid w:val="001A6A3C"/>
    <w:rsid w:val="001A7EC7"/>
    <w:rsid w:val="001B26B1"/>
    <w:rsid w:val="001B34E2"/>
    <w:rsid w:val="001B72ED"/>
    <w:rsid w:val="001C125C"/>
    <w:rsid w:val="001C25A7"/>
    <w:rsid w:val="001C37B5"/>
    <w:rsid w:val="001C6FC6"/>
    <w:rsid w:val="001C79C3"/>
    <w:rsid w:val="001D083C"/>
    <w:rsid w:val="001E0059"/>
    <w:rsid w:val="001E5CE5"/>
    <w:rsid w:val="001E6CEE"/>
    <w:rsid w:val="001E7B9E"/>
    <w:rsid w:val="001F1A95"/>
    <w:rsid w:val="001F3F2B"/>
    <w:rsid w:val="001F403B"/>
    <w:rsid w:val="001F4583"/>
    <w:rsid w:val="002003A1"/>
    <w:rsid w:val="00200A87"/>
    <w:rsid w:val="00202D5C"/>
    <w:rsid w:val="00204401"/>
    <w:rsid w:val="00211962"/>
    <w:rsid w:val="00212619"/>
    <w:rsid w:val="00212E32"/>
    <w:rsid w:val="002133EA"/>
    <w:rsid w:val="002156FF"/>
    <w:rsid w:val="002256AB"/>
    <w:rsid w:val="002260BA"/>
    <w:rsid w:val="00226E92"/>
    <w:rsid w:val="00236A9D"/>
    <w:rsid w:val="002376B2"/>
    <w:rsid w:val="0024035A"/>
    <w:rsid w:val="002444C1"/>
    <w:rsid w:val="0024797F"/>
    <w:rsid w:val="00250ED5"/>
    <w:rsid w:val="002534BF"/>
    <w:rsid w:val="002534CF"/>
    <w:rsid w:val="0025637E"/>
    <w:rsid w:val="00256380"/>
    <w:rsid w:val="002604C5"/>
    <w:rsid w:val="00261235"/>
    <w:rsid w:val="002629C1"/>
    <w:rsid w:val="00263048"/>
    <w:rsid w:val="00265661"/>
    <w:rsid w:val="0027107B"/>
    <w:rsid w:val="00274EC2"/>
    <w:rsid w:val="00275C92"/>
    <w:rsid w:val="00276599"/>
    <w:rsid w:val="002770FA"/>
    <w:rsid w:val="0028147A"/>
    <w:rsid w:val="00285B0A"/>
    <w:rsid w:val="0029184C"/>
    <w:rsid w:val="0029419C"/>
    <w:rsid w:val="0029704B"/>
    <w:rsid w:val="002977E7"/>
    <w:rsid w:val="002A0CBA"/>
    <w:rsid w:val="002A2594"/>
    <w:rsid w:val="002A3B46"/>
    <w:rsid w:val="002A45A6"/>
    <w:rsid w:val="002A5416"/>
    <w:rsid w:val="002A5E56"/>
    <w:rsid w:val="002A68E6"/>
    <w:rsid w:val="002A7D75"/>
    <w:rsid w:val="002B28A2"/>
    <w:rsid w:val="002B50E7"/>
    <w:rsid w:val="002B60DB"/>
    <w:rsid w:val="002B7E4B"/>
    <w:rsid w:val="002C4B2F"/>
    <w:rsid w:val="002C54DC"/>
    <w:rsid w:val="002D3455"/>
    <w:rsid w:val="002E0596"/>
    <w:rsid w:val="002E12A9"/>
    <w:rsid w:val="002E4D6C"/>
    <w:rsid w:val="002E648F"/>
    <w:rsid w:val="002F2E9B"/>
    <w:rsid w:val="002F350C"/>
    <w:rsid w:val="002F471A"/>
    <w:rsid w:val="002F4822"/>
    <w:rsid w:val="00306AF4"/>
    <w:rsid w:val="003103FD"/>
    <w:rsid w:val="003107B8"/>
    <w:rsid w:val="00312B2D"/>
    <w:rsid w:val="003169A7"/>
    <w:rsid w:val="00321B59"/>
    <w:rsid w:val="00327D2D"/>
    <w:rsid w:val="00330233"/>
    <w:rsid w:val="00331812"/>
    <w:rsid w:val="00335775"/>
    <w:rsid w:val="0033746B"/>
    <w:rsid w:val="003445B1"/>
    <w:rsid w:val="00346594"/>
    <w:rsid w:val="00346B02"/>
    <w:rsid w:val="00350966"/>
    <w:rsid w:val="0035332F"/>
    <w:rsid w:val="00357BF9"/>
    <w:rsid w:val="00360837"/>
    <w:rsid w:val="00363A44"/>
    <w:rsid w:val="00366C50"/>
    <w:rsid w:val="00371DBD"/>
    <w:rsid w:val="00376065"/>
    <w:rsid w:val="00377568"/>
    <w:rsid w:val="003815C1"/>
    <w:rsid w:val="003829AF"/>
    <w:rsid w:val="00383019"/>
    <w:rsid w:val="00383638"/>
    <w:rsid w:val="0038565A"/>
    <w:rsid w:val="00386FFE"/>
    <w:rsid w:val="00387CD7"/>
    <w:rsid w:val="003900E0"/>
    <w:rsid w:val="003926C6"/>
    <w:rsid w:val="003A2CD1"/>
    <w:rsid w:val="003A458B"/>
    <w:rsid w:val="003A4E4E"/>
    <w:rsid w:val="003B0F15"/>
    <w:rsid w:val="003B3059"/>
    <w:rsid w:val="003B51A7"/>
    <w:rsid w:val="003B52D0"/>
    <w:rsid w:val="003B71FB"/>
    <w:rsid w:val="003C0058"/>
    <w:rsid w:val="003C3DCC"/>
    <w:rsid w:val="003C419B"/>
    <w:rsid w:val="003C46BC"/>
    <w:rsid w:val="003C60E4"/>
    <w:rsid w:val="003D2E9B"/>
    <w:rsid w:val="003D68A8"/>
    <w:rsid w:val="003D76B9"/>
    <w:rsid w:val="003E27CD"/>
    <w:rsid w:val="003E6E0A"/>
    <w:rsid w:val="003E72FF"/>
    <w:rsid w:val="003E785F"/>
    <w:rsid w:val="003F10EF"/>
    <w:rsid w:val="003F1272"/>
    <w:rsid w:val="003F64EC"/>
    <w:rsid w:val="003F77A2"/>
    <w:rsid w:val="00401000"/>
    <w:rsid w:val="00402078"/>
    <w:rsid w:val="00403C64"/>
    <w:rsid w:val="00404526"/>
    <w:rsid w:val="00411FD1"/>
    <w:rsid w:val="00420A59"/>
    <w:rsid w:val="00422C44"/>
    <w:rsid w:val="00424ADD"/>
    <w:rsid w:val="004274CE"/>
    <w:rsid w:val="00427907"/>
    <w:rsid w:val="00427B64"/>
    <w:rsid w:val="00430606"/>
    <w:rsid w:val="004342C9"/>
    <w:rsid w:val="004349CE"/>
    <w:rsid w:val="004372FF"/>
    <w:rsid w:val="00437DA0"/>
    <w:rsid w:val="00440D8A"/>
    <w:rsid w:val="004424AA"/>
    <w:rsid w:val="00444105"/>
    <w:rsid w:val="00444640"/>
    <w:rsid w:val="0044552D"/>
    <w:rsid w:val="00446031"/>
    <w:rsid w:val="00457498"/>
    <w:rsid w:val="00460DBA"/>
    <w:rsid w:val="00464972"/>
    <w:rsid w:val="004660D0"/>
    <w:rsid w:val="004674BE"/>
    <w:rsid w:val="004704AE"/>
    <w:rsid w:val="004709B0"/>
    <w:rsid w:val="00470E7A"/>
    <w:rsid w:val="004714BC"/>
    <w:rsid w:val="00472F39"/>
    <w:rsid w:val="00480D43"/>
    <w:rsid w:val="00481E86"/>
    <w:rsid w:val="00482444"/>
    <w:rsid w:val="004825A2"/>
    <w:rsid w:val="00483754"/>
    <w:rsid w:val="00485F3A"/>
    <w:rsid w:val="00486EEF"/>
    <w:rsid w:val="004902FF"/>
    <w:rsid w:val="004955D1"/>
    <w:rsid w:val="004A0AEE"/>
    <w:rsid w:val="004A3D95"/>
    <w:rsid w:val="004A5864"/>
    <w:rsid w:val="004B01F3"/>
    <w:rsid w:val="004B7B13"/>
    <w:rsid w:val="004C0252"/>
    <w:rsid w:val="004C14C6"/>
    <w:rsid w:val="004D3042"/>
    <w:rsid w:val="004D377E"/>
    <w:rsid w:val="004D3A4F"/>
    <w:rsid w:val="004D41D1"/>
    <w:rsid w:val="004E3C74"/>
    <w:rsid w:val="004E59B7"/>
    <w:rsid w:val="004E6E5C"/>
    <w:rsid w:val="004E7EDA"/>
    <w:rsid w:val="004F061E"/>
    <w:rsid w:val="004F2A13"/>
    <w:rsid w:val="004F31C4"/>
    <w:rsid w:val="004F3453"/>
    <w:rsid w:val="004F43BF"/>
    <w:rsid w:val="004F4972"/>
    <w:rsid w:val="0050075B"/>
    <w:rsid w:val="00501609"/>
    <w:rsid w:val="00502D25"/>
    <w:rsid w:val="00502DDE"/>
    <w:rsid w:val="00507B91"/>
    <w:rsid w:val="00510334"/>
    <w:rsid w:val="005107B9"/>
    <w:rsid w:val="0051393B"/>
    <w:rsid w:val="00513FF9"/>
    <w:rsid w:val="005168A5"/>
    <w:rsid w:val="005201E3"/>
    <w:rsid w:val="0052195F"/>
    <w:rsid w:val="005254DA"/>
    <w:rsid w:val="00533AE8"/>
    <w:rsid w:val="00534B50"/>
    <w:rsid w:val="00534E49"/>
    <w:rsid w:val="00540C3E"/>
    <w:rsid w:val="00543BC4"/>
    <w:rsid w:val="00543E96"/>
    <w:rsid w:val="00544252"/>
    <w:rsid w:val="00551047"/>
    <w:rsid w:val="00554188"/>
    <w:rsid w:val="00555FE2"/>
    <w:rsid w:val="00556736"/>
    <w:rsid w:val="00557907"/>
    <w:rsid w:val="00560B67"/>
    <w:rsid w:val="00561353"/>
    <w:rsid w:val="005627C3"/>
    <w:rsid w:val="00567D30"/>
    <w:rsid w:val="0057606E"/>
    <w:rsid w:val="00576D67"/>
    <w:rsid w:val="0058003D"/>
    <w:rsid w:val="00581A45"/>
    <w:rsid w:val="00586FF1"/>
    <w:rsid w:val="00593721"/>
    <w:rsid w:val="0059777D"/>
    <w:rsid w:val="005A06C3"/>
    <w:rsid w:val="005A08A2"/>
    <w:rsid w:val="005A14BB"/>
    <w:rsid w:val="005A2FD9"/>
    <w:rsid w:val="005A43BA"/>
    <w:rsid w:val="005A450F"/>
    <w:rsid w:val="005A4E08"/>
    <w:rsid w:val="005A552C"/>
    <w:rsid w:val="005B1251"/>
    <w:rsid w:val="005B325F"/>
    <w:rsid w:val="005B484F"/>
    <w:rsid w:val="005B57B9"/>
    <w:rsid w:val="005B5A6C"/>
    <w:rsid w:val="005B7928"/>
    <w:rsid w:val="005C2966"/>
    <w:rsid w:val="005C32D0"/>
    <w:rsid w:val="005C5872"/>
    <w:rsid w:val="005C6533"/>
    <w:rsid w:val="005D5EE5"/>
    <w:rsid w:val="005D7005"/>
    <w:rsid w:val="005D7663"/>
    <w:rsid w:val="005E2592"/>
    <w:rsid w:val="005E2C91"/>
    <w:rsid w:val="005E5372"/>
    <w:rsid w:val="005E5EFA"/>
    <w:rsid w:val="005F1741"/>
    <w:rsid w:val="005F521D"/>
    <w:rsid w:val="00600623"/>
    <w:rsid w:val="00600DE4"/>
    <w:rsid w:val="00603831"/>
    <w:rsid w:val="0060392F"/>
    <w:rsid w:val="00606007"/>
    <w:rsid w:val="006071B4"/>
    <w:rsid w:val="006110D9"/>
    <w:rsid w:val="00612A02"/>
    <w:rsid w:val="00613FBC"/>
    <w:rsid w:val="00615319"/>
    <w:rsid w:val="00620668"/>
    <w:rsid w:val="006240D4"/>
    <w:rsid w:val="006261D2"/>
    <w:rsid w:val="0062723E"/>
    <w:rsid w:val="0063102C"/>
    <w:rsid w:val="00633ABC"/>
    <w:rsid w:val="0063575B"/>
    <w:rsid w:val="006414F6"/>
    <w:rsid w:val="00644188"/>
    <w:rsid w:val="006444A8"/>
    <w:rsid w:val="006445E5"/>
    <w:rsid w:val="00646108"/>
    <w:rsid w:val="00647F6D"/>
    <w:rsid w:val="006526CC"/>
    <w:rsid w:val="00654BB3"/>
    <w:rsid w:val="00655299"/>
    <w:rsid w:val="00655FFA"/>
    <w:rsid w:val="00656AB2"/>
    <w:rsid w:val="00657F0D"/>
    <w:rsid w:val="00662492"/>
    <w:rsid w:val="00671A7D"/>
    <w:rsid w:val="00677432"/>
    <w:rsid w:val="00680279"/>
    <w:rsid w:val="00683CB8"/>
    <w:rsid w:val="00687DB8"/>
    <w:rsid w:val="006900CF"/>
    <w:rsid w:val="006903EE"/>
    <w:rsid w:val="006922FE"/>
    <w:rsid w:val="00695733"/>
    <w:rsid w:val="006A187B"/>
    <w:rsid w:val="006A2777"/>
    <w:rsid w:val="006A3471"/>
    <w:rsid w:val="006A3B54"/>
    <w:rsid w:val="006A4E75"/>
    <w:rsid w:val="006A6231"/>
    <w:rsid w:val="006A6A7D"/>
    <w:rsid w:val="006A6EAF"/>
    <w:rsid w:val="006B258D"/>
    <w:rsid w:val="006B5DF9"/>
    <w:rsid w:val="006B7F04"/>
    <w:rsid w:val="006C3776"/>
    <w:rsid w:val="006C5DFB"/>
    <w:rsid w:val="006C65A8"/>
    <w:rsid w:val="006C7602"/>
    <w:rsid w:val="006C781E"/>
    <w:rsid w:val="006D64E0"/>
    <w:rsid w:val="006D76A6"/>
    <w:rsid w:val="006E451A"/>
    <w:rsid w:val="006E72BA"/>
    <w:rsid w:val="006F1183"/>
    <w:rsid w:val="006F13F2"/>
    <w:rsid w:val="006F2718"/>
    <w:rsid w:val="006F2FF6"/>
    <w:rsid w:val="006F3411"/>
    <w:rsid w:val="006F3812"/>
    <w:rsid w:val="006F3A2E"/>
    <w:rsid w:val="006F5ED0"/>
    <w:rsid w:val="006F629B"/>
    <w:rsid w:val="006F7DA1"/>
    <w:rsid w:val="00701269"/>
    <w:rsid w:val="00702C1B"/>
    <w:rsid w:val="00702CE7"/>
    <w:rsid w:val="00711D9F"/>
    <w:rsid w:val="00712174"/>
    <w:rsid w:val="00712251"/>
    <w:rsid w:val="00712887"/>
    <w:rsid w:val="00712FD5"/>
    <w:rsid w:val="007149A0"/>
    <w:rsid w:val="007203F8"/>
    <w:rsid w:val="007222C2"/>
    <w:rsid w:val="007226A8"/>
    <w:rsid w:val="00722B20"/>
    <w:rsid w:val="00730C7F"/>
    <w:rsid w:val="00744B10"/>
    <w:rsid w:val="00744EE4"/>
    <w:rsid w:val="00746008"/>
    <w:rsid w:val="00762379"/>
    <w:rsid w:val="007625E5"/>
    <w:rsid w:val="00765815"/>
    <w:rsid w:val="00770CDC"/>
    <w:rsid w:val="00775447"/>
    <w:rsid w:val="0077791C"/>
    <w:rsid w:val="00777A14"/>
    <w:rsid w:val="007849A1"/>
    <w:rsid w:val="007852F4"/>
    <w:rsid w:val="00787D94"/>
    <w:rsid w:val="007905D5"/>
    <w:rsid w:val="00791963"/>
    <w:rsid w:val="00793E5B"/>
    <w:rsid w:val="00795E7D"/>
    <w:rsid w:val="007A4E5F"/>
    <w:rsid w:val="007B21EF"/>
    <w:rsid w:val="007B2677"/>
    <w:rsid w:val="007B2B46"/>
    <w:rsid w:val="007B59AC"/>
    <w:rsid w:val="007C1C1B"/>
    <w:rsid w:val="007C1E1B"/>
    <w:rsid w:val="007C21DF"/>
    <w:rsid w:val="007C2879"/>
    <w:rsid w:val="007C48D0"/>
    <w:rsid w:val="007C7604"/>
    <w:rsid w:val="007D0C9D"/>
    <w:rsid w:val="007D3576"/>
    <w:rsid w:val="007D49D4"/>
    <w:rsid w:val="007D50AF"/>
    <w:rsid w:val="007D6818"/>
    <w:rsid w:val="007E5302"/>
    <w:rsid w:val="007F00F3"/>
    <w:rsid w:val="007F0873"/>
    <w:rsid w:val="007F4F91"/>
    <w:rsid w:val="007F50A9"/>
    <w:rsid w:val="00800FC6"/>
    <w:rsid w:val="00801568"/>
    <w:rsid w:val="00804966"/>
    <w:rsid w:val="0080517A"/>
    <w:rsid w:val="00805AB7"/>
    <w:rsid w:val="008072C6"/>
    <w:rsid w:val="008120F5"/>
    <w:rsid w:val="00814124"/>
    <w:rsid w:val="00814E4C"/>
    <w:rsid w:val="008167D3"/>
    <w:rsid w:val="0082275D"/>
    <w:rsid w:val="00823D4F"/>
    <w:rsid w:val="00833158"/>
    <w:rsid w:val="0084022C"/>
    <w:rsid w:val="00841E8A"/>
    <w:rsid w:val="00844EC3"/>
    <w:rsid w:val="0084551E"/>
    <w:rsid w:val="00845A1E"/>
    <w:rsid w:val="008461FA"/>
    <w:rsid w:val="008514A8"/>
    <w:rsid w:val="00851E0C"/>
    <w:rsid w:val="00852062"/>
    <w:rsid w:val="008525DF"/>
    <w:rsid w:val="008616DF"/>
    <w:rsid w:val="008631F2"/>
    <w:rsid w:val="00865700"/>
    <w:rsid w:val="008729D8"/>
    <w:rsid w:val="00880AF8"/>
    <w:rsid w:val="00882F65"/>
    <w:rsid w:val="008940B1"/>
    <w:rsid w:val="008953A7"/>
    <w:rsid w:val="0089580A"/>
    <w:rsid w:val="008960FF"/>
    <w:rsid w:val="00896588"/>
    <w:rsid w:val="00897B84"/>
    <w:rsid w:val="008A2EB5"/>
    <w:rsid w:val="008A66B4"/>
    <w:rsid w:val="008A7393"/>
    <w:rsid w:val="008B03C4"/>
    <w:rsid w:val="008B09AF"/>
    <w:rsid w:val="008B4259"/>
    <w:rsid w:val="008B61BB"/>
    <w:rsid w:val="008C04A8"/>
    <w:rsid w:val="008C3408"/>
    <w:rsid w:val="008C6E1E"/>
    <w:rsid w:val="008D3ECA"/>
    <w:rsid w:val="008D4253"/>
    <w:rsid w:val="008E5E0A"/>
    <w:rsid w:val="008F29ED"/>
    <w:rsid w:val="008F3E8F"/>
    <w:rsid w:val="008F5E96"/>
    <w:rsid w:val="009017A3"/>
    <w:rsid w:val="00902C3D"/>
    <w:rsid w:val="00907864"/>
    <w:rsid w:val="00915DF0"/>
    <w:rsid w:val="009175B4"/>
    <w:rsid w:val="009209B6"/>
    <w:rsid w:val="00921E53"/>
    <w:rsid w:val="00922D8B"/>
    <w:rsid w:val="00926C45"/>
    <w:rsid w:val="009271DC"/>
    <w:rsid w:val="0093166F"/>
    <w:rsid w:val="0093298A"/>
    <w:rsid w:val="009409DF"/>
    <w:rsid w:val="009441C1"/>
    <w:rsid w:val="0095261D"/>
    <w:rsid w:val="0095265F"/>
    <w:rsid w:val="00952AF0"/>
    <w:rsid w:val="00957ECD"/>
    <w:rsid w:val="00960281"/>
    <w:rsid w:val="00960673"/>
    <w:rsid w:val="009632A9"/>
    <w:rsid w:val="00965D46"/>
    <w:rsid w:val="009669F0"/>
    <w:rsid w:val="0097029E"/>
    <w:rsid w:val="00971CC7"/>
    <w:rsid w:val="00980234"/>
    <w:rsid w:val="00981173"/>
    <w:rsid w:val="00985F75"/>
    <w:rsid w:val="009877B1"/>
    <w:rsid w:val="00992BE6"/>
    <w:rsid w:val="00993C7E"/>
    <w:rsid w:val="00996519"/>
    <w:rsid w:val="009A4DB0"/>
    <w:rsid w:val="009A4E64"/>
    <w:rsid w:val="009A78C9"/>
    <w:rsid w:val="009B2DB7"/>
    <w:rsid w:val="009B6CAE"/>
    <w:rsid w:val="009C2049"/>
    <w:rsid w:val="009C54A7"/>
    <w:rsid w:val="009C5AFA"/>
    <w:rsid w:val="009D0C02"/>
    <w:rsid w:val="009D1309"/>
    <w:rsid w:val="009D3CCF"/>
    <w:rsid w:val="009D49FD"/>
    <w:rsid w:val="009D5C3E"/>
    <w:rsid w:val="009D6CCE"/>
    <w:rsid w:val="009D772F"/>
    <w:rsid w:val="009E1548"/>
    <w:rsid w:val="009E2636"/>
    <w:rsid w:val="009E2B19"/>
    <w:rsid w:val="009E32A7"/>
    <w:rsid w:val="009F06F6"/>
    <w:rsid w:val="009F0898"/>
    <w:rsid w:val="009F2CE6"/>
    <w:rsid w:val="009F5118"/>
    <w:rsid w:val="009F570C"/>
    <w:rsid w:val="009F6D19"/>
    <w:rsid w:val="00A0246D"/>
    <w:rsid w:val="00A05EF3"/>
    <w:rsid w:val="00A07413"/>
    <w:rsid w:val="00A12399"/>
    <w:rsid w:val="00A125F2"/>
    <w:rsid w:val="00A13F5B"/>
    <w:rsid w:val="00A14AD7"/>
    <w:rsid w:val="00A14EA2"/>
    <w:rsid w:val="00A156BC"/>
    <w:rsid w:val="00A20F07"/>
    <w:rsid w:val="00A2407A"/>
    <w:rsid w:val="00A25DED"/>
    <w:rsid w:val="00A2618B"/>
    <w:rsid w:val="00A335A1"/>
    <w:rsid w:val="00A3607D"/>
    <w:rsid w:val="00A40CAA"/>
    <w:rsid w:val="00A44D1A"/>
    <w:rsid w:val="00A4758C"/>
    <w:rsid w:val="00A5006D"/>
    <w:rsid w:val="00A50D98"/>
    <w:rsid w:val="00A52635"/>
    <w:rsid w:val="00A526CC"/>
    <w:rsid w:val="00A54268"/>
    <w:rsid w:val="00A543E7"/>
    <w:rsid w:val="00A56F1B"/>
    <w:rsid w:val="00A60A73"/>
    <w:rsid w:val="00A61BEC"/>
    <w:rsid w:val="00A61C1B"/>
    <w:rsid w:val="00A66FE3"/>
    <w:rsid w:val="00A67A79"/>
    <w:rsid w:val="00A752EF"/>
    <w:rsid w:val="00A76A85"/>
    <w:rsid w:val="00A835C4"/>
    <w:rsid w:val="00A84F21"/>
    <w:rsid w:val="00A92FE0"/>
    <w:rsid w:val="00A953D6"/>
    <w:rsid w:val="00A95EF8"/>
    <w:rsid w:val="00AA0B34"/>
    <w:rsid w:val="00AA1D3E"/>
    <w:rsid w:val="00AA246A"/>
    <w:rsid w:val="00AA5E0E"/>
    <w:rsid w:val="00AB041A"/>
    <w:rsid w:val="00AB14E9"/>
    <w:rsid w:val="00AB2669"/>
    <w:rsid w:val="00AC01A6"/>
    <w:rsid w:val="00AC1336"/>
    <w:rsid w:val="00AC14DC"/>
    <w:rsid w:val="00AC2966"/>
    <w:rsid w:val="00AC3639"/>
    <w:rsid w:val="00AC5344"/>
    <w:rsid w:val="00AC53B7"/>
    <w:rsid w:val="00AD2305"/>
    <w:rsid w:val="00AD3807"/>
    <w:rsid w:val="00AD4214"/>
    <w:rsid w:val="00AD43D8"/>
    <w:rsid w:val="00AD6684"/>
    <w:rsid w:val="00AD70ED"/>
    <w:rsid w:val="00AD724E"/>
    <w:rsid w:val="00AE1C1B"/>
    <w:rsid w:val="00AE5195"/>
    <w:rsid w:val="00AF05E4"/>
    <w:rsid w:val="00B00827"/>
    <w:rsid w:val="00B0635C"/>
    <w:rsid w:val="00B07107"/>
    <w:rsid w:val="00B105F6"/>
    <w:rsid w:val="00B1480A"/>
    <w:rsid w:val="00B154A4"/>
    <w:rsid w:val="00B160A2"/>
    <w:rsid w:val="00B22215"/>
    <w:rsid w:val="00B2735E"/>
    <w:rsid w:val="00B40615"/>
    <w:rsid w:val="00B427DE"/>
    <w:rsid w:val="00B43DC5"/>
    <w:rsid w:val="00B472EE"/>
    <w:rsid w:val="00B50423"/>
    <w:rsid w:val="00B5146E"/>
    <w:rsid w:val="00B52B1A"/>
    <w:rsid w:val="00B53AB9"/>
    <w:rsid w:val="00B53D57"/>
    <w:rsid w:val="00B55520"/>
    <w:rsid w:val="00B5759A"/>
    <w:rsid w:val="00B67D39"/>
    <w:rsid w:val="00B72FF0"/>
    <w:rsid w:val="00B74D70"/>
    <w:rsid w:val="00B9106A"/>
    <w:rsid w:val="00B91BEB"/>
    <w:rsid w:val="00B9466B"/>
    <w:rsid w:val="00B96141"/>
    <w:rsid w:val="00BA06B1"/>
    <w:rsid w:val="00BA3BC5"/>
    <w:rsid w:val="00BA45E1"/>
    <w:rsid w:val="00BA504A"/>
    <w:rsid w:val="00BB5271"/>
    <w:rsid w:val="00BC3ACA"/>
    <w:rsid w:val="00BC4EDA"/>
    <w:rsid w:val="00BC6199"/>
    <w:rsid w:val="00BC66FD"/>
    <w:rsid w:val="00BC7975"/>
    <w:rsid w:val="00BD4096"/>
    <w:rsid w:val="00BD45FA"/>
    <w:rsid w:val="00BD461E"/>
    <w:rsid w:val="00BD6B6A"/>
    <w:rsid w:val="00BD6DC3"/>
    <w:rsid w:val="00BD701F"/>
    <w:rsid w:val="00BD7568"/>
    <w:rsid w:val="00BD7FF3"/>
    <w:rsid w:val="00BE1641"/>
    <w:rsid w:val="00BE3880"/>
    <w:rsid w:val="00BE4AEA"/>
    <w:rsid w:val="00BE7A72"/>
    <w:rsid w:val="00BF07BB"/>
    <w:rsid w:val="00BF49CD"/>
    <w:rsid w:val="00C0069A"/>
    <w:rsid w:val="00C01620"/>
    <w:rsid w:val="00C03029"/>
    <w:rsid w:val="00C0326E"/>
    <w:rsid w:val="00C04D77"/>
    <w:rsid w:val="00C05B12"/>
    <w:rsid w:val="00C15A37"/>
    <w:rsid w:val="00C1720A"/>
    <w:rsid w:val="00C20FC0"/>
    <w:rsid w:val="00C244D2"/>
    <w:rsid w:val="00C33146"/>
    <w:rsid w:val="00C331FA"/>
    <w:rsid w:val="00C33A6F"/>
    <w:rsid w:val="00C35507"/>
    <w:rsid w:val="00C368D1"/>
    <w:rsid w:val="00C36D28"/>
    <w:rsid w:val="00C40929"/>
    <w:rsid w:val="00C41062"/>
    <w:rsid w:val="00C4145F"/>
    <w:rsid w:val="00C4157C"/>
    <w:rsid w:val="00C417CA"/>
    <w:rsid w:val="00C419A5"/>
    <w:rsid w:val="00C426A5"/>
    <w:rsid w:val="00C43608"/>
    <w:rsid w:val="00C44B08"/>
    <w:rsid w:val="00C46F60"/>
    <w:rsid w:val="00C51AF8"/>
    <w:rsid w:val="00C60F5C"/>
    <w:rsid w:val="00C60FEE"/>
    <w:rsid w:val="00C6273E"/>
    <w:rsid w:val="00C64423"/>
    <w:rsid w:val="00C64EE9"/>
    <w:rsid w:val="00C664CF"/>
    <w:rsid w:val="00C6671D"/>
    <w:rsid w:val="00C678A9"/>
    <w:rsid w:val="00C67CAB"/>
    <w:rsid w:val="00C701B2"/>
    <w:rsid w:val="00C737B9"/>
    <w:rsid w:val="00C83917"/>
    <w:rsid w:val="00C85E89"/>
    <w:rsid w:val="00C85F3D"/>
    <w:rsid w:val="00C86198"/>
    <w:rsid w:val="00C90A69"/>
    <w:rsid w:val="00C91E14"/>
    <w:rsid w:val="00C91E19"/>
    <w:rsid w:val="00C94FE4"/>
    <w:rsid w:val="00CA3647"/>
    <w:rsid w:val="00CB0AF5"/>
    <w:rsid w:val="00CB284F"/>
    <w:rsid w:val="00CB4104"/>
    <w:rsid w:val="00CB4A37"/>
    <w:rsid w:val="00CC0169"/>
    <w:rsid w:val="00CC3878"/>
    <w:rsid w:val="00CC4171"/>
    <w:rsid w:val="00CC4DDD"/>
    <w:rsid w:val="00CD256C"/>
    <w:rsid w:val="00CD3BD3"/>
    <w:rsid w:val="00CD5C2F"/>
    <w:rsid w:val="00CE06BA"/>
    <w:rsid w:val="00CE42F8"/>
    <w:rsid w:val="00CE5C66"/>
    <w:rsid w:val="00CE73FB"/>
    <w:rsid w:val="00CE7622"/>
    <w:rsid w:val="00CF0152"/>
    <w:rsid w:val="00CF5F36"/>
    <w:rsid w:val="00D00768"/>
    <w:rsid w:val="00D04290"/>
    <w:rsid w:val="00D065B4"/>
    <w:rsid w:val="00D10846"/>
    <w:rsid w:val="00D13172"/>
    <w:rsid w:val="00D14580"/>
    <w:rsid w:val="00D15DCC"/>
    <w:rsid w:val="00D16788"/>
    <w:rsid w:val="00D1702B"/>
    <w:rsid w:val="00D21265"/>
    <w:rsid w:val="00D23670"/>
    <w:rsid w:val="00D26EB0"/>
    <w:rsid w:val="00D27DE0"/>
    <w:rsid w:val="00D27FF8"/>
    <w:rsid w:val="00D34AF4"/>
    <w:rsid w:val="00D358FF"/>
    <w:rsid w:val="00D365BC"/>
    <w:rsid w:val="00D36CBF"/>
    <w:rsid w:val="00D43E27"/>
    <w:rsid w:val="00D45AEF"/>
    <w:rsid w:val="00D45B1A"/>
    <w:rsid w:val="00D46048"/>
    <w:rsid w:val="00D4735E"/>
    <w:rsid w:val="00D5282A"/>
    <w:rsid w:val="00D52E99"/>
    <w:rsid w:val="00D544CA"/>
    <w:rsid w:val="00D56D6A"/>
    <w:rsid w:val="00D61F67"/>
    <w:rsid w:val="00D6289E"/>
    <w:rsid w:val="00D632C4"/>
    <w:rsid w:val="00D668ED"/>
    <w:rsid w:val="00D73EB5"/>
    <w:rsid w:val="00D74BB9"/>
    <w:rsid w:val="00D75592"/>
    <w:rsid w:val="00D76B99"/>
    <w:rsid w:val="00D77DFA"/>
    <w:rsid w:val="00D80668"/>
    <w:rsid w:val="00D818FF"/>
    <w:rsid w:val="00D81EF4"/>
    <w:rsid w:val="00D82169"/>
    <w:rsid w:val="00D82E38"/>
    <w:rsid w:val="00D83BB4"/>
    <w:rsid w:val="00D926CD"/>
    <w:rsid w:val="00D93D24"/>
    <w:rsid w:val="00D95DA1"/>
    <w:rsid w:val="00D97C67"/>
    <w:rsid w:val="00DA0B30"/>
    <w:rsid w:val="00DA7ED3"/>
    <w:rsid w:val="00DB5742"/>
    <w:rsid w:val="00DB58D4"/>
    <w:rsid w:val="00DC68D7"/>
    <w:rsid w:val="00DC72E1"/>
    <w:rsid w:val="00DD7A8B"/>
    <w:rsid w:val="00DE4B63"/>
    <w:rsid w:val="00DE4DB9"/>
    <w:rsid w:val="00DF3521"/>
    <w:rsid w:val="00DF37FA"/>
    <w:rsid w:val="00DF40D3"/>
    <w:rsid w:val="00DF62ED"/>
    <w:rsid w:val="00E01080"/>
    <w:rsid w:val="00E02408"/>
    <w:rsid w:val="00E0659D"/>
    <w:rsid w:val="00E07B84"/>
    <w:rsid w:val="00E1152B"/>
    <w:rsid w:val="00E118AF"/>
    <w:rsid w:val="00E12438"/>
    <w:rsid w:val="00E12DCD"/>
    <w:rsid w:val="00E13B27"/>
    <w:rsid w:val="00E16BEB"/>
    <w:rsid w:val="00E17275"/>
    <w:rsid w:val="00E207B8"/>
    <w:rsid w:val="00E2231F"/>
    <w:rsid w:val="00E241DF"/>
    <w:rsid w:val="00E26966"/>
    <w:rsid w:val="00E270B8"/>
    <w:rsid w:val="00E2796C"/>
    <w:rsid w:val="00E30868"/>
    <w:rsid w:val="00E31437"/>
    <w:rsid w:val="00E31C20"/>
    <w:rsid w:val="00E325C1"/>
    <w:rsid w:val="00E32F6E"/>
    <w:rsid w:val="00E33766"/>
    <w:rsid w:val="00E36BB0"/>
    <w:rsid w:val="00E51915"/>
    <w:rsid w:val="00E5443B"/>
    <w:rsid w:val="00E547F3"/>
    <w:rsid w:val="00E55C97"/>
    <w:rsid w:val="00E56432"/>
    <w:rsid w:val="00E5776D"/>
    <w:rsid w:val="00E57D39"/>
    <w:rsid w:val="00E60166"/>
    <w:rsid w:val="00E61CE1"/>
    <w:rsid w:val="00E65388"/>
    <w:rsid w:val="00E757E4"/>
    <w:rsid w:val="00E76B5A"/>
    <w:rsid w:val="00E8042D"/>
    <w:rsid w:val="00E80D67"/>
    <w:rsid w:val="00E8134D"/>
    <w:rsid w:val="00E84AB9"/>
    <w:rsid w:val="00E87348"/>
    <w:rsid w:val="00E90AAE"/>
    <w:rsid w:val="00E91521"/>
    <w:rsid w:val="00E97EBD"/>
    <w:rsid w:val="00EA10E6"/>
    <w:rsid w:val="00EA2CAF"/>
    <w:rsid w:val="00EA3B00"/>
    <w:rsid w:val="00EA4704"/>
    <w:rsid w:val="00EA78ED"/>
    <w:rsid w:val="00EB2F4A"/>
    <w:rsid w:val="00EB4712"/>
    <w:rsid w:val="00EB6352"/>
    <w:rsid w:val="00EB7A53"/>
    <w:rsid w:val="00EC0965"/>
    <w:rsid w:val="00EC361C"/>
    <w:rsid w:val="00ED09CC"/>
    <w:rsid w:val="00ED1CF5"/>
    <w:rsid w:val="00ED4277"/>
    <w:rsid w:val="00ED6618"/>
    <w:rsid w:val="00EE4EF1"/>
    <w:rsid w:val="00EF1C93"/>
    <w:rsid w:val="00EF287C"/>
    <w:rsid w:val="00EF592E"/>
    <w:rsid w:val="00F0019F"/>
    <w:rsid w:val="00F01358"/>
    <w:rsid w:val="00F04233"/>
    <w:rsid w:val="00F0470D"/>
    <w:rsid w:val="00F04B3A"/>
    <w:rsid w:val="00F0504F"/>
    <w:rsid w:val="00F05BD2"/>
    <w:rsid w:val="00F06933"/>
    <w:rsid w:val="00F11A0E"/>
    <w:rsid w:val="00F17717"/>
    <w:rsid w:val="00F240C0"/>
    <w:rsid w:val="00F25D2A"/>
    <w:rsid w:val="00F33390"/>
    <w:rsid w:val="00F34733"/>
    <w:rsid w:val="00F34D7D"/>
    <w:rsid w:val="00F34F46"/>
    <w:rsid w:val="00F35E9C"/>
    <w:rsid w:val="00F36A5C"/>
    <w:rsid w:val="00F36C79"/>
    <w:rsid w:val="00F37DBD"/>
    <w:rsid w:val="00F4167F"/>
    <w:rsid w:val="00F43269"/>
    <w:rsid w:val="00F433E7"/>
    <w:rsid w:val="00F5236B"/>
    <w:rsid w:val="00F53D6E"/>
    <w:rsid w:val="00F61796"/>
    <w:rsid w:val="00F62B30"/>
    <w:rsid w:val="00F62CDB"/>
    <w:rsid w:val="00F67486"/>
    <w:rsid w:val="00F71F7D"/>
    <w:rsid w:val="00F81A12"/>
    <w:rsid w:val="00F85226"/>
    <w:rsid w:val="00F86F0B"/>
    <w:rsid w:val="00F874B3"/>
    <w:rsid w:val="00F92D1D"/>
    <w:rsid w:val="00F94E54"/>
    <w:rsid w:val="00FA4470"/>
    <w:rsid w:val="00FA62E9"/>
    <w:rsid w:val="00FB3716"/>
    <w:rsid w:val="00FB50D8"/>
    <w:rsid w:val="00FC1FCF"/>
    <w:rsid w:val="00FC3D54"/>
    <w:rsid w:val="00FC3E41"/>
    <w:rsid w:val="00FD0524"/>
    <w:rsid w:val="00FD4686"/>
    <w:rsid w:val="00FD63E6"/>
    <w:rsid w:val="00FE409D"/>
    <w:rsid w:val="00FE477B"/>
    <w:rsid w:val="00FE58F0"/>
    <w:rsid w:val="00FE5FBC"/>
    <w:rsid w:val="00FE6EFA"/>
    <w:rsid w:val="00FE76E8"/>
    <w:rsid w:val="00FF1006"/>
    <w:rsid w:val="00FF136F"/>
    <w:rsid w:val="00FF2472"/>
    <w:rsid w:val="01B0100E"/>
    <w:rsid w:val="02EBCE68"/>
    <w:rsid w:val="0515C105"/>
    <w:rsid w:val="06102177"/>
    <w:rsid w:val="07519F17"/>
    <w:rsid w:val="0822FE98"/>
    <w:rsid w:val="0CF728EE"/>
    <w:rsid w:val="1B470715"/>
    <w:rsid w:val="2086DDFE"/>
    <w:rsid w:val="25B3D9EB"/>
    <w:rsid w:val="262CFC31"/>
    <w:rsid w:val="298C3308"/>
    <w:rsid w:val="2C396822"/>
    <w:rsid w:val="330A8072"/>
    <w:rsid w:val="36311BD6"/>
    <w:rsid w:val="3A74AACE"/>
    <w:rsid w:val="3ADC9824"/>
    <w:rsid w:val="424FB3D9"/>
    <w:rsid w:val="443793A3"/>
    <w:rsid w:val="4472358F"/>
    <w:rsid w:val="4EF9A03D"/>
    <w:rsid w:val="4FC78159"/>
    <w:rsid w:val="532579AC"/>
    <w:rsid w:val="53CECC35"/>
    <w:rsid w:val="563F1109"/>
    <w:rsid w:val="58B15F2E"/>
    <w:rsid w:val="58C39A41"/>
    <w:rsid w:val="610E7911"/>
    <w:rsid w:val="63F75AE8"/>
    <w:rsid w:val="697DED0B"/>
    <w:rsid w:val="69AFAFEA"/>
    <w:rsid w:val="6DDF2C57"/>
    <w:rsid w:val="6EC00D09"/>
    <w:rsid w:val="6F961C55"/>
    <w:rsid w:val="70C0B195"/>
    <w:rsid w:val="71AE0454"/>
    <w:rsid w:val="73E0800E"/>
    <w:rsid w:val="77664965"/>
    <w:rsid w:val="79097813"/>
    <w:rsid w:val="7B7156E8"/>
    <w:rsid w:val="7CF23D62"/>
    <w:rsid w:val="7E8509B5"/>
    <w:rsid w:val="7FEF0FF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1D558603-080B-4B7E-8C36-5C692BE51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numPr>
        <w:numId w:val="1"/>
      </w:numPr>
      <w:jc w:val="center"/>
      <w:outlineLvl w:val="0"/>
    </w:pPr>
    <w:rPr>
      <w:b/>
      <w:bCs/>
      <w:sz w:val="24"/>
    </w:rPr>
  </w:style>
  <w:style w:type="paragraph" w:styleId="Nadpis2">
    <w:name w:val="heading 2"/>
    <w:basedOn w:val="Normln"/>
    <w:next w:val="Normln"/>
    <w:qFormat/>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styleId="slostrnky">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ln"/>
    <w:next w:val="Zkladntext"/>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pPr>
      <w:jc w:val="both"/>
    </w:pPr>
    <w:rPr>
      <w:sz w:val="24"/>
    </w:rPr>
  </w:style>
  <w:style w:type="paragraph" w:styleId="Seznam">
    <w:name w:val="List"/>
    <w:basedOn w:val="Zkladntext"/>
    <w:semiHidden/>
    <w:rPr>
      <w:rFonts w:cs="Andale Sans UI"/>
    </w:rPr>
  </w:style>
  <w:style w:type="paragraph" w:customStyle="1" w:styleId="Popisek">
    <w:name w:val="Popisek"/>
    <w:basedOn w:val="Normln"/>
    <w:pPr>
      <w:suppressLineNumbers/>
      <w:spacing w:before="120" w:after="120"/>
    </w:pPr>
    <w:rPr>
      <w:rFonts w:cs="Andale Sans UI"/>
      <w:i/>
      <w:iCs/>
      <w:sz w:val="24"/>
      <w:szCs w:val="24"/>
    </w:rPr>
  </w:style>
  <w:style w:type="paragraph" w:customStyle="1" w:styleId="Rejstk">
    <w:name w:val="Rejstřík"/>
    <w:basedOn w:val="Normln"/>
    <w:pPr>
      <w:suppressLineNumbers/>
    </w:pPr>
    <w:rPr>
      <w:rFonts w:cs="Andale Sans UI"/>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0">
    <w:name w:val="0"/>
    <w:basedOn w:val="Normln"/>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ln"/>
    <w:pPr>
      <w:jc w:val="both"/>
    </w:pPr>
    <w:rPr>
      <w:i/>
      <w:iCs/>
      <w:sz w:val="24"/>
    </w:rPr>
  </w:style>
  <w:style w:type="paragraph" w:customStyle="1" w:styleId="Normodsaz">
    <w:name w:val="Norm.odsaz."/>
    <w:basedOn w:val="Normln"/>
    <w:pPr>
      <w:overflowPunct/>
      <w:autoSpaceDE/>
      <w:ind w:left="567" w:hanging="567"/>
      <w:jc w:val="both"/>
      <w:textAlignment w:val="auto"/>
    </w:pPr>
    <w:rPr>
      <w:sz w:val="24"/>
    </w:rPr>
  </w:style>
  <w:style w:type="paragraph" w:styleId="Zkladntextodsazen">
    <w:name w:val="Body Text Indent"/>
    <w:basedOn w:val="Normln"/>
    <w:semiHidden/>
    <w:pPr>
      <w:overflowPunct/>
      <w:autoSpaceDE/>
      <w:jc w:val="both"/>
      <w:textAlignment w:val="auto"/>
    </w:pPr>
    <w:rPr>
      <w:rFonts w:ascii="Arial" w:hAnsi="Arial"/>
      <w:sz w:val="22"/>
    </w:rPr>
  </w:style>
  <w:style w:type="paragraph" w:customStyle="1" w:styleId="Zkladntextodsazen21">
    <w:name w:val="Základní text odsazený 21"/>
    <w:basedOn w:val="Normln"/>
    <w:pPr>
      <w:ind w:left="567" w:hanging="283"/>
      <w:jc w:val="both"/>
    </w:pPr>
    <w:rPr>
      <w:sz w:val="24"/>
    </w:rPr>
  </w:style>
  <w:style w:type="paragraph" w:customStyle="1" w:styleId="4sltext">
    <w:name w:val="4 čísl. text"/>
    <w:basedOn w:val="Normln"/>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pPr>
      <w:overflowPunct/>
      <w:autoSpaceDE/>
      <w:spacing w:after="120"/>
      <w:ind w:left="1134"/>
      <w:jc w:val="both"/>
      <w:textAlignment w:val="auto"/>
    </w:pPr>
    <w:rPr>
      <w:rFonts w:ascii="Arial" w:hAnsi="Arial"/>
      <w:sz w:val="22"/>
      <w:szCs w:val="24"/>
    </w:rPr>
  </w:style>
  <w:style w:type="paragraph" w:customStyle="1" w:styleId="Normln1">
    <w:name w:val="Normální1"/>
    <w:basedOn w:val="Normln"/>
    <w:pPr>
      <w:widowControl w:val="0"/>
      <w:overflowPunct/>
      <w:textAlignment w:val="auto"/>
    </w:pPr>
    <w:rPr>
      <w:color w:val="000000"/>
      <w:sz w:val="24"/>
      <w:szCs w:val="24"/>
      <w:lang w:eastAsia="cs-CZ" w:bidi="cs-CZ"/>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ln"/>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lnweb">
    <w:name w:val="Normal (Web)"/>
    <w:basedOn w:val="Normln"/>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ZkladntextChar">
    <w:name w:val="Základní text Char"/>
    <w:link w:val="Zkladntext"/>
    <w:semiHidden/>
    <w:rsid w:val="00F33390"/>
    <w:rPr>
      <w:sz w:val="24"/>
      <w:lang w:eastAsia="ar-SA"/>
    </w:rPr>
  </w:style>
  <w:style w:type="paragraph" w:customStyle="1" w:styleId="Nadpis10">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Odkaznakoment">
    <w:name w:val="annotation reference"/>
    <w:basedOn w:val="Standardnpsmoodstavce"/>
    <w:uiPriority w:val="99"/>
    <w:unhideWhenUsed/>
    <w:rsid w:val="006A6EAF"/>
    <w:rPr>
      <w:sz w:val="16"/>
      <w:szCs w:val="16"/>
    </w:rPr>
  </w:style>
  <w:style w:type="paragraph" w:styleId="Textkomente">
    <w:name w:val="annotation text"/>
    <w:aliases w:val="RL Text komentáře"/>
    <w:basedOn w:val="Normln"/>
    <w:link w:val="TextkomenteChar"/>
    <w:unhideWhenUsed/>
    <w:qFormat/>
    <w:rsid w:val="006A6EAF"/>
  </w:style>
  <w:style w:type="character" w:customStyle="1" w:styleId="TextkomenteChar">
    <w:name w:val="Text komentáře Char"/>
    <w:aliases w:val="RL Text komentáře Char"/>
    <w:basedOn w:val="Standardnpsmoodstavce"/>
    <w:link w:val="Textkomente"/>
    <w:uiPriority w:val="99"/>
    <w:rsid w:val="006A6EAF"/>
    <w:rPr>
      <w:lang w:eastAsia="ar-SA"/>
    </w:rPr>
  </w:style>
  <w:style w:type="paragraph" w:styleId="Pedmtkomente">
    <w:name w:val="annotation subject"/>
    <w:basedOn w:val="Textkomente"/>
    <w:next w:val="Textkomente"/>
    <w:link w:val="PedmtkomenteChar"/>
    <w:uiPriority w:val="99"/>
    <w:semiHidden/>
    <w:unhideWhenUsed/>
    <w:rsid w:val="006A6EAF"/>
    <w:rPr>
      <w:b/>
      <w:bCs/>
    </w:rPr>
  </w:style>
  <w:style w:type="character" w:customStyle="1" w:styleId="PedmtkomenteChar">
    <w:name w:val="Předmět komentáře Char"/>
    <w:basedOn w:val="TextkomenteChar"/>
    <w:link w:val="Pedmtkomente"/>
    <w:uiPriority w:val="99"/>
    <w:semiHidden/>
    <w:rsid w:val="006A6EAF"/>
    <w:rPr>
      <w:b/>
      <w:bCs/>
      <w:lang w:eastAsia="ar-SA"/>
    </w:rPr>
  </w:style>
  <w:style w:type="character" w:styleId="Hypertextovodkaz">
    <w:name w:val="Hyperlink"/>
    <w:basedOn w:val="Standardnpsmoodstavce"/>
    <w:uiPriority w:val="99"/>
    <w:unhideWhenUsed/>
    <w:rsid w:val="002F2E9B"/>
    <w:rPr>
      <w:color w:val="0000FF" w:themeColor="hyperlink"/>
      <w:u w:val="single"/>
    </w:rPr>
  </w:style>
  <w:style w:type="character" w:customStyle="1" w:styleId="Nevyeenzmnka1">
    <w:name w:val="Nevyřešená zmínka1"/>
    <w:basedOn w:val="Standardnpsmoodstavce"/>
    <w:uiPriority w:val="99"/>
    <w:semiHidden/>
    <w:unhideWhenUsed/>
    <w:rsid w:val="002F2E9B"/>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1F3F2B"/>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ze">
    <w:name w:val="Revision"/>
    <w:hidden/>
    <w:uiPriority w:val="99"/>
    <w:semiHidden/>
    <w:rsid w:val="008B61BB"/>
    <w:rPr>
      <w:lang w:eastAsia="ar-SA"/>
    </w:rPr>
  </w:style>
  <w:style w:type="paragraph" w:customStyle="1" w:styleId="02-ODST-2">
    <w:name w:val="02-ODST-2"/>
    <w:basedOn w:val="Normln"/>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430606"/>
    <w:pPr>
      <w:numPr>
        <w:numId w:val="21"/>
      </w:numPr>
      <w:suppressAutoHyphens w:val="0"/>
      <w:overflowPunct/>
      <w:autoSpaceDE/>
      <w:spacing w:before="600"/>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ln"/>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83019"/>
    <w:rPr>
      <w:rFonts w:ascii="Arial" w:hAnsi="Arial"/>
    </w:rPr>
  </w:style>
  <w:style w:type="character" w:styleId="Sledovanodkaz">
    <w:name w:val="FollowedHyperlink"/>
    <w:basedOn w:val="Standardnpsmoodstavce"/>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 w:type="character" w:styleId="Nevyeenzmnka">
    <w:name w:val="Unresolved Mention"/>
    <w:basedOn w:val="Standardnpsmoodstavce"/>
    <w:uiPriority w:val="99"/>
    <w:semiHidden/>
    <w:unhideWhenUsed/>
    <w:rsid w:val="00FE409D"/>
    <w:rPr>
      <w:color w:val="605E5C"/>
      <w:shd w:val="clear" w:color="auto" w:fill="E1DFDD"/>
    </w:rPr>
  </w:style>
  <w:style w:type="character" w:customStyle="1" w:styleId="cf01">
    <w:name w:val="cf01"/>
    <w:basedOn w:val="Standardnpsmoodstavce"/>
    <w:rsid w:val="002133EA"/>
    <w:rPr>
      <w:rFonts w:ascii="Segoe UI" w:hAnsi="Segoe UI" w:cs="Segoe UI" w:hint="default"/>
      <w:sz w:val="18"/>
      <w:szCs w:val="18"/>
    </w:rPr>
  </w:style>
  <w:style w:type="paragraph" w:customStyle="1" w:styleId="01-ODST-2">
    <w:name w:val="01-ODST-2"/>
    <w:basedOn w:val="Normln"/>
    <w:qFormat/>
    <w:rsid w:val="00C90A69"/>
    <w:pPr>
      <w:tabs>
        <w:tab w:val="left" w:pos="567"/>
        <w:tab w:val="num" w:pos="1080"/>
      </w:tabs>
      <w:suppressAutoHyphens w:val="0"/>
      <w:overflowPunct/>
      <w:autoSpaceDE/>
      <w:spacing w:before="120"/>
      <w:ind w:left="567" w:hanging="567"/>
      <w:jc w:val="both"/>
      <w:textAlignment w:val="auto"/>
      <w:outlineLvl w:val="1"/>
    </w:pPr>
    <w:rPr>
      <w:rFonts w:ascii="Arial" w:hAnsi="Arial"/>
      <w:lang w:eastAsia="cs-CZ"/>
    </w:rPr>
  </w:style>
  <w:style w:type="paragraph" w:customStyle="1" w:styleId="Odstavec3">
    <w:name w:val="Odstavec3"/>
    <w:basedOn w:val="Odstavec2"/>
    <w:qFormat/>
    <w:rsid w:val="00823D4F"/>
    <w:pPr>
      <w:tabs>
        <w:tab w:val="clear" w:pos="567"/>
        <w:tab w:val="clear" w:pos="1080"/>
        <w:tab w:val="left" w:pos="1134"/>
        <w:tab w:val="num" w:pos="1931"/>
      </w:tabs>
      <w:ind w:left="1701" w:hanging="850"/>
    </w:pPr>
  </w:style>
  <w:style w:type="paragraph" w:customStyle="1" w:styleId="lnek">
    <w:name w:val="Článek"/>
    <w:basedOn w:val="Normln"/>
    <w:next w:val="Normln"/>
    <w:qFormat/>
    <w:rsid w:val="00823D4F"/>
    <w:pPr>
      <w:suppressAutoHyphens w:val="0"/>
      <w:overflowPunct/>
      <w:autoSpaceDE/>
      <w:spacing w:before="600" w:after="120"/>
      <w:ind w:left="18" w:hanging="454"/>
      <w:jc w:val="center"/>
      <w:textAlignment w:val="auto"/>
    </w:pPr>
    <w:rPr>
      <w:rFonts w:ascii="Arial" w:hAnsi="Arial"/>
      <w:b/>
      <w:bCs/>
      <w:sz w:val="24"/>
      <w:lang w:eastAsia="cs-CZ"/>
    </w:rPr>
  </w:style>
  <w:style w:type="paragraph" w:customStyle="1" w:styleId="Odstavec4">
    <w:name w:val="Odstavec4"/>
    <w:basedOn w:val="Odstavec3"/>
    <w:qFormat/>
    <w:rsid w:val="00823D4F"/>
    <w:pPr>
      <w:tabs>
        <w:tab w:val="clear" w:pos="1931"/>
        <w:tab w:val="left" w:pos="1701"/>
        <w:tab w:val="num" w:pos="2007"/>
      </w:tabs>
      <w:ind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 w:id="2050840653">
      <w:bodyDiv w:val="1"/>
      <w:marLeft w:val="0"/>
      <w:marRight w:val="0"/>
      <w:marTop w:val="0"/>
      <w:marBottom w:val="0"/>
      <w:divBdr>
        <w:top w:val="none" w:sz="0" w:space="0" w:color="auto"/>
        <w:left w:val="none" w:sz="0" w:space="0" w:color="auto"/>
        <w:bottom w:val="none" w:sz="0" w:space="0" w:color="auto"/>
        <w:right w:val="none" w:sz="0" w:space="0" w:color="auto"/>
      </w:divBdr>
      <w:divsChild>
        <w:div w:id="24650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roas.cz/vyberova-rizeni/zverejneni-poptave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egd.cz/zadost/pripojeni-vyrobny-nad-100-kw-ve-stavajicim-odbernem-miste" TargetMode="External"/><Relationship Id="rId17" Type="http://schemas.openxmlformats.org/officeDocument/2006/relationships/hyperlink" Target="https://www.ceproas.cz/vyberova-rizeni/zverejneni-poptavek" TargetMode="External"/><Relationship Id="rId2" Type="http://schemas.openxmlformats.org/officeDocument/2006/relationships/customXml" Target="../customXml/item2.xml"/><Relationship Id="rId16" Type="http://schemas.openxmlformats.org/officeDocument/2006/relationships/hyperlink" Target="https://www.ceproas.cz/vyberova-rizeni"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file:///C:/Users/luxp/Documents/Aa_&#268;EPRO/Aa_FVE/10_V&#253;b&#283;rov&#233;%20&#345;&#237;zen&#237;%20na%20zhotovitele/www.ceproas.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0933"/>
    <w:rsid w:val="001E77D7"/>
    <w:rsid w:val="00233668"/>
    <w:rsid w:val="00302DD2"/>
    <w:rsid w:val="00342718"/>
    <w:rsid w:val="00367551"/>
    <w:rsid w:val="00412280"/>
    <w:rsid w:val="00483C17"/>
    <w:rsid w:val="004E21A8"/>
    <w:rsid w:val="005871C0"/>
    <w:rsid w:val="005A7AE0"/>
    <w:rsid w:val="005D3ACC"/>
    <w:rsid w:val="005F6B6B"/>
    <w:rsid w:val="00623741"/>
    <w:rsid w:val="0063491E"/>
    <w:rsid w:val="006816D1"/>
    <w:rsid w:val="00711687"/>
    <w:rsid w:val="00737E1B"/>
    <w:rsid w:val="007E37BA"/>
    <w:rsid w:val="0086047E"/>
    <w:rsid w:val="008917CB"/>
    <w:rsid w:val="009618F7"/>
    <w:rsid w:val="009A0D6F"/>
    <w:rsid w:val="009A73E6"/>
    <w:rsid w:val="009F1FF2"/>
    <w:rsid w:val="00A41F23"/>
    <w:rsid w:val="00AC0F8A"/>
    <w:rsid w:val="00AE6CB3"/>
    <w:rsid w:val="00B3388D"/>
    <w:rsid w:val="00BF07BB"/>
    <w:rsid w:val="00BF2D7F"/>
    <w:rsid w:val="00C02E27"/>
    <w:rsid w:val="00C06BD1"/>
    <w:rsid w:val="00C22325"/>
    <w:rsid w:val="00C30EF9"/>
    <w:rsid w:val="00C82D18"/>
    <w:rsid w:val="00C85BA7"/>
    <w:rsid w:val="00C8773B"/>
    <w:rsid w:val="00CC58A9"/>
    <w:rsid w:val="00D5197A"/>
    <w:rsid w:val="00DC1176"/>
    <w:rsid w:val="00DD3BBD"/>
    <w:rsid w:val="00DD6C54"/>
    <w:rsid w:val="00DD78B6"/>
    <w:rsid w:val="00DE6540"/>
    <w:rsid w:val="00DF0FB8"/>
    <w:rsid w:val="00E16131"/>
    <w:rsid w:val="00E7460E"/>
    <w:rsid w:val="00E961CC"/>
    <w:rsid w:val="00EA48EE"/>
    <w:rsid w:val="00EB47FF"/>
    <w:rsid w:val="00EE4326"/>
    <w:rsid w:val="00F00518"/>
    <w:rsid w:val="00F46E26"/>
    <w:rsid w:val="00F84B5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11" ma:contentTypeDescription="Vytvoří nový dokument" ma:contentTypeScope="" ma:versionID="e19b103aa7681ef73334f24ca59b7bce">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f0096e2d7018ff7a86bc17c98b34f9eb"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F9D4B9-C87F-45FE-968A-AB683EF8C0A5}">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customXml/itemProps2.xml><?xml version="1.0" encoding="utf-8"?>
<ds:datastoreItem xmlns:ds="http://schemas.openxmlformats.org/officeDocument/2006/customXml" ds:itemID="{6DE4F513-6724-429D-B1D5-DA3B05B78D45}">
  <ds:schemaRefs>
    <ds:schemaRef ds:uri="http://schemas.microsoft.com/sharepoint/v3/contenttype/forms"/>
  </ds:schemaRefs>
</ds:datastoreItem>
</file>

<file path=customXml/itemProps3.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customXml/itemProps4.xml><?xml version="1.0" encoding="utf-8"?>
<ds:datastoreItem xmlns:ds="http://schemas.openxmlformats.org/officeDocument/2006/customXml" ds:itemID="{B9BDF6E2-2672-4B94-8ADE-D636C34D3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af7cb5-f724-4fdc-b715-5d6af77011cc"/>
    <ds:schemaRef ds:uri="0875ebb0-a0df-49ee-8b32-c6d75c750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 technologie_stav 2014-03.dotm</Template>
  <TotalTime>24</TotalTime>
  <Pages>18</Pages>
  <Words>10815</Words>
  <Characters>63811</Characters>
  <Application>Microsoft Office Word</Application>
  <DocSecurity>0</DocSecurity>
  <Lines>531</Lines>
  <Paragraphs>148</Paragraphs>
  <ScaleCrop>false</ScaleCrop>
  <Company>Microsoft</Company>
  <LinksUpToDate>false</LinksUpToDate>
  <CharactersWithSpaces>74478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subject/>
  <dc:creator>Zanta Miloslav</dc:creator>
  <cp:keywords/>
  <cp:lastModifiedBy>Hošková Lenka</cp:lastModifiedBy>
  <cp:revision>14</cp:revision>
  <cp:lastPrinted>2020-09-30T11:08:00Z</cp:lastPrinted>
  <dcterms:created xsi:type="dcterms:W3CDTF">2023-12-06T14:08:00Z</dcterms:created>
  <dcterms:modified xsi:type="dcterms:W3CDTF">2024-01-15T11:11:00Z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y fmtid="{D5CDD505-2E9C-101B-9397-08002B2CF9AE}" pid="3" name="MediaServiceImageTags">
    <vt:lpwstr/>
  </property>
</Properties>
</file>